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CD9CDE" w14:textId="329A20B7" w:rsidR="00CD656D" w:rsidRDefault="00CD656D" w:rsidP="00CD656D">
      <w:pPr>
        <w:jc w:val="right"/>
        <w:rPr>
          <w:sz w:val="20"/>
          <w:szCs w:val="20"/>
        </w:rPr>
      </w:pPr>
      <w:commentRangeStart w:id="0"/>
      <w:r w:rsidRPr="4DF68EC6">
        <w:rPr>
          <w:sz w:val="20"/>
          <w:szCs w:val="20"/>
        </w:rPr>
        <w:t>22.08.2025</w:t>
      </w:r>
      <w:commentRangeEnd w:id="0"/>
      <w:r>
        <w:rPr>
          <w:rStyle w:val="Kommentaariviide"/>
        </w:rPr>
        <w:commentReference w:id="0"/>
      </w:r>
    </w:p>
    <w:p w14:paraId="5A2775BF" w14:textId="77777777" w:rsidR="00CD656D" w:rsidRDefault="00CD656D" w:rsidP="00D4646B">
      <w:pPr>
        <w:jc w:val="center"/>
        <w:rPr>
          <w:b/>
          <w:bCs/>
          <w:sz w:val="32"/>
          <w:szCs w:val="32"/>
        </w:rPr>
      </w:pPr>
    </w:p>
    <w:p w14:paraId="3AC58386" w14:textId="6D39B6D2" w:rsidR="001A0546" w:rsidRPr="00CA38FC" w:rsidRDefault="40794FF4" w:rsidP="00D4646B">
      <w:pPr>
        <w:jc w:val="center"/>
        <w:rPr>
          <w:b/>
          <w:bCs/>
          <w:sz w:val="28"/>
          <w:szCs w:val="28"/>
        </w:rPr>
      </w:pPr>
      <w:commentRangeStart w:id="1"/>
      <w:r w:rsidRPr="4AA37CA4">
        <w:rPr>
          <w:b/>
          <w:bCs/>
          <w:sz w:val="28"/>
          <w:szCs w:val="28"/>
        </w:rPr>
        <w:t>Ü</w:t>
      </w:r>
      <w:r w:rsidR="00453603" w:rsidRPr="4AA37CA4">
        <w:rPr>
          <w:b/>
          <w:bCs/>
          <w:sz w:val="28"/>
          <w:szCs w:val="28"/>
        </w:rPr>
        <w:t>histranspordiseaduse muutmise seaduse</w:t>
      </w:r>
    </w:p>
    <w:p w14:paraId="26E10816" w14:textId="3C3C1A23" w:rsidR="00D4646B" w:rsidRPr="00CA38FC" w:rsidRDefault="00CD656D" w:rsidP="00D4646B">
      <w:pPr>
        <w:jc w:val="center"/>
        <w:rPr>
          <w:b/>
          <w:bCs/>
          <w:sz w:val="28"/>
          <w:szCs w:val="28"/>
        </w:rPr>
      </w:pPr>
      <w:r w:rsidRPr="4AA37CA4">
        <w:rPr>
          <w:b/>
          <w:bCs/>
          <w:sz w:val="28"/>
          <w:szCs w:val="28"/>
        </w:rPr>
        <w:t>e</w:t>
      </w:r>
      <w:r w:rsidR="00453603" w:rsidRPr="4AA37CA4">
        <w:rPr>
          <w:b/>
          <w:bCs/>
          <w:sz w:val="28"/>
          <w:szCs w:val="28"/>
        </w:rPr>
        <w:t>elnõu</w:t>
      </w:r>
      <w:r w:rsidR="51B1A3C5" w:rsidRPr="4AA37CA4">
        <w:rPr>
          <w:b/>
          <w:bCs/>
          <w:sz w:val="28"/>
          <w:szCs w:val="28"/>
        </w:rPr>
        <w:t xml:space="preserve"> seletuskiri</w:t>
      </w:r>
      <w:commentRangeEnd w:id="1"/>
      <w:r>
        <w:rPr>
          <w:rStyle w:val="Kommentaariviide"/>
        </w:rPr>
        <w:commentReference w:id="1"/>
      </w:r>
    </w:p>
    <w:p w14:paraId="1E199D77" w14:textId="77777777" w:rsidR="00D4646B" w:rsidRDefault="00D4646B" w:rsidP="0075383A">
      <w:pPr>
        <w:jc w:val="both"/>
        <w:rPr>
          <w:b/>
          <w:bCs/>
          <w:sz w:val="32"/>
          <w:szCs w:val="32"/>
        </w:rPr>
      </w:pPr>
    </w:p>
    <w:p w14:paraId="563310F8" w14:textId="46F41D6C" w:rsidR="00453603" w:rsidRDefault="00453603" w:rsidP="0075383A">
      <w:pPr>
        <w:jc w:val="both"/>
        <w:rPr>
          <w:b/>
          <w:bCs/>
        </w:rPr>
      </w:pPr>
      <w:r w:rsidRPr="1E000195">
        <w:rPr>
          <w:b/>
          <w:bCs/>
        </w:rPr>
        <w:t>1. Sissejuhatus</w:t>
      </w:r>
    </w:p>
    <w:p w14:paraId="1ECED49C" w14:textId="77777777" w:rsidR="002F7E1D" w:rsidRPr="00CB7015" w:rsidRDefault="002F7E1D" w:rsidP="0075383A">
      <w:pPr>
        <w:jc w:val="both"/>
        <w:rPr>
          <w:b/>
          <w:bCs/>
        </w:rPr>
      </w:pPr>
    </w:p>
    <w:p w14:paraId="6BE80DD9" w14:textId="77777777" w:rsidR="003C4594" w:rsidRDefault="003C4594" w:rsidP="001A0546">
      <w:pPr>
        <w:jc w:val="both"/>
        <w:rPr>
          <w:b/>
          <w:bCs/>
        </w:rPr>
      </w:pPr>
      <w:r w:rsidRPr="003C4594">
        <w:rPr>
          <w:b/>
          <w:bCs/>
        </w:rPr>
        <w:t>1.1. Sisukokkuvõte</w:t>
      </w:r>
    </w:p>
    <w:p w14:paraId="3C8FE885" w14:textId="77777777" w:rsidR="00AB3E80" w:rsidRPr="003C4594" w:rsidRDefault="00AB3E80" w:rsidP="001A0546">
      <w:pPr>
        <w:jc w:val="both"/>
        <w:rPr>
          <w:b/>
          <w:bCs/>
        </w:rPr>
      </w:pPr>
    </w:p>
    <w:p w14:paraId="5E03FFB3" w14:textId="0A372155" w:rsidR="00AD2798" w:rsidRPr="00AD2798" w:rsidRDefault="00AD2798" w:rsidP="00AD2798">
      <w:pPr>
        <w:jc w:val="both"/>
      </w:pPr>
      <w:commentRangeStart w:id="2"/>
      <w:commentRangeStart w:id="3"/>
      <w:r>
        <w:t>Muudatuse</w:t>
      </w:r>
      <w:commentRangeEnd w:id="2"/>
      <w:r>
        <w:rPr>
          <w:rStyle w:val="Kommentaariviide"/>
        </w:rPr>
        <w:commentReference w:id="2"/>
      </w:r>
      <w:r>
        <w:t xml:space="preserve"> eesmärk on koondada erinõuetega majandustegevuse andmed ühte registrisse, et tagada tõhusam andmete haldamine, vähendada halduskulusid ja turvariske. Selleks viiakse teenindajakaartide taotluste menetlemine ja väljastamine üle ühistranspordiregistrist majandustegevuse registrisse (</w:t>
      </w:r>
      <w:r w:rsidR="00683E5B">
        <w:t xml:space="preserve">edaspidi </w:t>
      </w:r>
      <w:r w:rsidRPr="3E786966">
        <w:rPr>
          <w:i/>
          <w:iCs/>
        </w:rPr>
        <w:t>MTR</w:t>
      </w:r>
      <w:r>
        <w:t xml:space="preserve">). </w:t>
      </w:r>
      <w:commentRangeStart w:id="4"/>
      <w:r>
        <w:t>Muudatus</w:t>
      </w:r>
      <w:commentRangeEnd w:id="4"/>
      <w:r>
        <w:rPr>
          <w:rStyle w:val="Kommentaariviide"/>
        </w:rPr>
        <w:commentReference w:id="4"/>
      </w:r>
      <w:r>
        <w:t xml:space="preserve"> aitab vähendada riigi kulusid, mis on seotud registrite haldamise ja arendamisega, ning vähendab ettevõtete ja elanike halduskoormust, kuna teenindajakaartide taotlemine muutub lihtsamaks ja menetlus toimub ühes registris.</w:t>
      </w:r>
      <w:r w:rsidR="00A93CDD">
        <w:t xml:space="preserve"> </w:t>
      </w:r>
      <w:commentRangeStart w:id="5"/>
      <w:r w:rsidR="00A93CDD">
        <w:t>Teenindajakaartide taotlemine muutub lihtsamaks, sest teenindajakaartide taotlemine, väljastamine ning nende üle arvestuse pidamine toimub</w:t>
      </w:r>
      <w:r w:rsidR="00C33322">
        <w:t xml:space="preserve"> edaspidi</w:t>
      </w:r>
      <w:r w:rsidR="00A93CDD">
        <w:t xml:space="preserve"> ühes registris.</w:t>
      </w:r>
      <w:commentRangeEnd w:id="5"/>
      <w:r>
        <w:rPr>
          <w:rStyle w:val="Kommentaariviide"/>
        </w:rPr>
        <w:commentReference w:id="5"/>
      </w:r>
      <w:r w:rsidR="00A93CDD">
        <w:t xml:space="preserve"> Varasemalt esitati taotlus teenindajakaardi saamiseks MTR-</w:t>
      </w:r>
      <w:proofErr w:type="spellStart"/>
      <w:r w:rsidR="00A93CDD">
        <w:t>is</w:t>
      </w:r>
      <w:proofErr w:type="spellEnd"/>
      <w:r w:rsidR="00A93CDD">
        <w:t>, aga füüsilise teenindajakaardi väljastamiseks tehti väljatrükk riiklikust ühistranspordiregistrist (</w:t>
      </w:r>
      <w:r w:rsidR="00683E5B">
        <w:t xml:space="preserve">edaspidi </w:t>
      </w:r>
      <w:r w:rsidR="00A93CDD" w:rsidRPr="3E786966">
        <w:rPr>
          <w:i/>
          <w:iCs/>
        </w:rPr>
        <w:t>ÜTRIS</w:t>
      </w:r>
      <w:r w:rsidR="00A93CDD">
        <w:t>) ning väljastatud teenindajakaardid olid samuti ÜTRIS-</w:t>
      </w:r>
      <w:proofErr w:type="spellStart"/>
      <w:r w:rsidR="00A93CDD">
        <w:t>est</w:t>
      </w:r>
      <w:proofErr w:type="spellEnd"/>
      <w:r w:rsidR="00A93CDD">
        <w:t xml:space="preserve"> leitavad. </w:t>
      </w:r>
      <w:commentRangeEnd w:id="3"/>
      <w:r w:rsidR="008E16E2">
        <w:rPr>
          <w:rStyle w:val="Kommentaariviide"/>
        </w:rPr>
        <w:commentReference w:id="3"/>
      </w:r>
    </w:p>
    <w:p w14:paraId="102B79CB" w14:textId="77777777" w:rsidR="00AD2798" w:rsidRDefault="00AD2798" w:rsidP="0075383A">
      <w:pPr>
        <w:jc w:val="both"/>
        <w:rPr>
          <w:b/>
          <w:bCs/>
        </w:rPr>
      </w:pPr>
    </w:p>
    <w:p w14:paraId="1F08F914" w14:textId="71F99DE6" w:rsidR="003C4594" w:rsidRDefault="003C4594" w:rsidP="0075383A">
      <w:pPr>
        <w:jc w:val="both"/>
        <w:rPr>
          <w:b/>
          <w:bCs/>
        </w:rPr>
      </w:pPr>
      <w:commentRangeStart w:id="6"/>
      <w:r w:rsidRPr="3E786966">
        <w:rPr>
          <w:b/>
          <w:bCs/>
        </w:rPr>
        <w:t>1.2. Eelnõu ettevalmistaja</w:t>
      </w:r>
      <w:commentRangeEnd w:id="6"/>
      <w:r>
        <w:rPr>
          <w:rStyle w:val="Kommentaariviide"/>
        </w:rPr>
        <w:commentReference w:id="6"/>
      </w:r>
    </w:p>
    <w:p w14:paraId="22B0458A" w14:textId="77777777" w:rsidR="003C4594" w:rsidRPr="003C4594" w:rsidRDefault="003C4594" w:rsidP="0075383A">
      <w:pPr>
        <w:jc w:val="both"/>
        <w:rPr>
          <w:b/>
          <w:bCs/>
        </w:rPr>
      </w:pPr>
    </w:p>
    <w:p w14:paraId="4BEE1CD0" w14:textId="3F7456FB" w:rsidR="00453603" w:rsidRPr="00ED539D" w:rsidRDefault="00453603" w:rsidP="0075383A">
      <w:pPr>
        <w:jc w:val="both"/>
      </w:pPr>
      <w:r>
        <w:t>Eelnõu ja seletuskirja on koostanud Regionaal- ja Põllumajandusministeeriumi ühistranspordiosakonna õigusnõunik Kristella Kukk (5676 7894; e-post: Kristella.Kukk@agri.ee) ja sama osakonna juhtivspetsialist Katrin Tambur (5851 6035; e-post: Katrin.Tambur@agri.ee). Eelnõule on juriidilise ekspertiisi teinud Regionaal- ja Põllumajandusministeeriumi õigusosakonna</w:t>
      </w:r>
      <w:r w:rsidR="008E37FB">
        <w:t xml:space="preserve"> peaspetsialist Romet Viikmäe </w:t>
      </w:r>
      <w:r>
        <w:t>(</w:t>
      </w:r>
      <w:r w:rsidR="008E37FB">
        <w:t>625 6176, romet.viikmae@agri.ee</w:t>
      </w:r>
      <w:r>
        <w:t xml:space="preserve">). </w:t>
      </w:r>
    </w:p>
    <w:p w14:paraId="4D2E059F" w14:textId="77777777" w:rsidR="003C4594" w:rsidRDefault="003C4594" w:rsidP="0075383A">
      <w:pPr>
        <w:jc w:val="both"/>
      </w:pPr>
    </w:p>
    <w:p w14:paraId="7ED73DC6" w14:textId="17866E18" w:rsidR="003C4594" w:rsidRPr="003C4594" w:rsidRDefault="003C4594" w:rsidP="0075383A">
      <w:pPr>
        <w:jc w:val="both"/>
        <w:rPr>
          <w:b/>
          <w:bCs/>
        </w:rPr>
      </w:pPr>
      <w:r w:rsidRPr="003C4594">
        <w:rPr>
          <w:b/>
          <w:bCs/>
        </w:rPr>
        <w:t>1.3. Märkused</w:t>
      </w:r>
    </w:p>
    <w:p w14:paraId="62107F58" w14:textId="77777777" w:rsidR="003C4594" w:rsidRDefault="003C4594" w:rsidP="0075383A">
      <w:pPr>
        <w:jc w:val="both"/>
      </w:pPr>
    </w:p>
    <w:p w14:paraId="6DC7FC11" w14:textId="556D6DDC" w:rsidR="005A6A89" w:rsidRDefault="003C4594" w:rsidP="003C4594">
      <w:pPr>
        <w:jc w:val="both"/>
      </w:pPr>
      <w:r>
        <w:t>Eelnõu ei ole seotud muu menetluses oleva eelnõuga</w:t>
      </w:r>
      <w:r w:rsidR="005A6A89">
        <w:t>.</w:t>
      </w:r>
    </w:p>
    <w:p w14:paraId="61304684" w14:textId="77777777" w:rsidR="005A6A89" w:rsidRDefault="005A6A89" w:rsidP="003C4594">
      <w:pPr>
        <w:jc w:val="both"/>
      </w:pPr>
    </w:p>
    <w:p w14:paraId="7F736154" w14:textId="5270347C" w:rsidR="005A6A89" w:rsidRDefault="005A6A89" w:rsidP="003C4594">
      <w:pPr>
        <w:jc w:val="both"/>
      </w:pPr>
      <w:r>
        <w:t xml:space="preserve">Eelnõul ei ole puutumust </w:t>
      </w:r>
      <w:r w:rsidR="003C4594">
        <w:t>Euroopa Liidu õiguse</w:t>
      </w:r>
      <w:r>
        <w:t>ga.</w:t>
      </w:r>
    </w:p>
    <w:p w14:paraId="55823CD5" w14:textId="5A2FAFF4" w:rsidR="005A6A89" w:rsidRDefault="005A6A89" w:rsidP="003C4594">
      <w:pPr>
        <w:jc w:val="both"/>
      </w:pPr>
    </w:p>
    <w:p w14:paraId="360B3E30" w14:textId="727E172D" w:rsidR="005A6A89" w:rsidRDefault="00C33322" w:rsidP="003C4594">
      <w:pPr>
        <w:jc w:val="both"/>
      </w:pPr>
      <w:r>
        <w:t xml:space="preserve">Eelnõu toetab </w:t>
      </w:r>
      <w:commentRangeStart w:id="7"/>
      <w:r w:rsidR="003B38AB">
        <w:t>Vabariigi Valitsuse tegevusprogrammis</w:t>
      </w:r>
      <w:r>
        <w:t xml:space="preserve"> </w:t>
      </w:r>
      <w:commentRangeEnd w:id="7"/>
      <w:r>
        <w:rPr>
          <w:rStyle w:val="Kommentaariviide"/>
        </w:rPr>
        <w:commentReference w:id="7"/>
      </w:r>
      <w:r>
        <w:t xml:space="preserve">toodud üldpõhimõtte „Ettevõtluse kasvuks vähendame halduskoormust ja lihtsustame teenuseid ja regulatsioone“ ellu rakendamist. </w:t>
      </w:r>
    </w:p>
    <w:p w14:paraId="706337A9" w14:textId="77777777" w:rsidR="008C2213" w:rsidRDefault="008C2213" w:rsidP="003C4594">
      <w:pPr>
        <w:jc w:val="both"/>
      </w:pPr>
    </w:p>
    <w:p w14:paraId="41462FC1" w14:textId="1ED57889" w:rsidR="008C2213" w:rsidRDefault="008C2213" w:rsidP="003C4594">
      <w:pPr>
        <w:jc w:val="both"/>
      </w:pPr>
      <w:r>
        <w:t>Eelnõuga kavandatakse ühistranspordiseaduse redaktsiooni (</w:t>
      </w:r>
      <w:r w:rsidRPr="00EF6F96">
        <w:t>RT I, 23.12.2024, 10</w:t>
      </w:r>
      <w:r>
        <w:t>) muutmine.</w:t>
      </w:r>
      <w:commentRangeStart w:id="8"/>
      <w:del w:id="9" w:author="Maarja-Liis Lall - JUSTDIGI" w:date="2025-08-26T10:20:00Z" w16du:dateUtc="2025-08-26T07:20:00Z">
        <w:r w:rsidDel="00430E6F">
          <w:delText xml:space="preserve">  </w:delText>
        </w:r>
      </w:del>
      <w:commentRangeEnd w:id="8"/>
      <w:r w:rsidR="00430E6F">
        <w:rPr>
          <w:rStyle w:val="Kommentaariviide"/>
        </w:rPr>
        <w:commentReference w:id="8"/>
      </w:r>
    </w:p>
    <w:p w14:paraId="08BA8B4D" w14:textId="77777777" w:rsidR="005A6A89" w:rsidRDefault="005A6A89" w:rsidP="003C4594">
      <w:pPr>
        <w:jc w:val="both"/>
      </w:pPr>
    </w:p>
    <w:p w14:paraId="5014084C" w14:textId="6B0FE8FC" w:rsidR="003C4594" w:rsidRPr="003C4594" w:rsidRDefault="00C13F78" w:rsidP="003C4594">
      <w:pPr>
        <w:jc w:val="both"/>
      </w:pPr>
      <w:r>
        <w:t xml:space="preserve">Eelnõu seadusena vastuvõtmiseks on vajalik </w:t>
      </w:r>
      <w:r w:rsidR="008C2213">
        <w:t xml:space="preserve">Riigikogu poolthäälte </w:t>
      </w:r>
      <w:r>
        <w:t xml:space="preserve">enamus. </w:t>
      </w:r>
    </w:p>
    <w:p w14:paraId="0E114AEA" w14:textId="77777777" w:rsidR="00552208" w:rsidRDefault="00552208" w:rsidP="0075383A">
      <w:pPr>
        <w:jc w:val="both"/>
      </w:pPr>
    </w:p>
    <w:p w14:paraId="4CE5FA70" w14:textId="55A1FE09" w:rsidR="00552208" w:rsidRDefault="00552208" w:rsidP="0075383A">
      <w:pPr>
        <w:jc w:val="both"/>
        <w:rPr>
          <w:b/>
          <w:bCs/>
        </w:rPr>
      </w:pPr>
      <w:r w:rsidRPr="00552208">
        <w:rPr>
          <w:b/>
          <w:bCs/>
        </w:rPr>
        <w:t>2. Seaduse eesmärk</w:t>
      </w:r>
    </w:p>
    <w:p w14:paraId="61649FA2" w14:textId="77777777" w:rsidR="00AD4A09" w:rsidRDefault="00AD4A09" w:rsidP="0075383A">
      <w:pPr>
        <w:jc w:val="both"/>
      </w:pPr>
    </w:p>
    <w:p w14:paraId="1353D9C7" w14:textId="51727E2B" w:rsidR="004A3923" w:rsidRDefault="00BC2356" w:rsidP="0075383A">
      <w:pPr>
        <w:jc w:val="both"/>
      </w:pPr>
      <w:bookmarkStart w:id="10" w:name="_Hlk204598472"/>
      <w:bookmarkStart w:id="11" w:name="_Hlk198819402"/>
      <w:r w:rsidRPr="00456828">
        <w:t>Majandustegevuse seadustiku üldosa seaduse</w:t>
      </w:r>
      <w:r w:rsidR="00A811B8" w:rsidRPr="00456828">
        <w:t xml:space="preserve"> (</w:t>
      </w:r>
      <w:r w:rsidR="001A0546">
        <w:t xml:space="preserve">edaspidi </w:t>
      </w:r>
      <w:r w:rsidR="00A811B8" w:rsidRPr="008C2474">
        <w:rPr>
          <w:i/>
          <w:iCs/>
        </w:rPr>
        <w:t>M</w:t>
      </w:r>
      <w:r w:rsidR="004A3923" w:rsidRPr="008C2474">
        <w:rPr>
          <w:i/>
          <w:iCs/>
        </w:rPr>
        <w:t>SÜS</w:t>
      </w:r>
      <w:r w:rsidR="00A811B8" w:rsidRPr="00456828">
        <w:t>) § 8</w:t>
      </w:r>
      <w:r w:rsidRPr="00456828">
        <w:t xml:space="preserve"> kohaselt </w:t>
      </w:r>
      <w:r w:rsidR="00A811B8" w:rsidRPr="00456828">
        <w:t>on erinõuetega majandustegevuse</w:t>
      </w:r>
      <w:r w:rsidR="00E91C0C">
        <w:t xml:space="preserve"> andme</w:t>
      </w:r>
      <w:r w:rsidR="00A811B8" w:rsidRPr="00456828">
        <w:t xml:space="preserve">d kantud </w:t>
      </w:r>
      <w:r w:rsidR="004A3923" w:rsidRPr="00456828">
        <w:t>MTR</w:t>
      </w:r>
      <w:r w:rsidR="001A0546">
        <w:t>-i</w:t>
      </w:r>
      <w:r w:rsidR="00A811B8" w:rsidRPr="00456828">
        <w:t xml:space="preserve"> või muusse samalaadsesse registrisse. </w:t>
      </w:r>
      <w:r w:rsidR="00A811B8" w:rsidRPr="001C030C">
        <w:t>M</w:t>
      </w:r>
      <w:r w:rsidR="00456828" w:rsidRPr="001C030C">
        <w:t>SÜ</w:t>
      </w:r>
      <w:r w:rsidR="00A811B8" w:rsidRPr="001C030C">
        <w:t>S-i eesmärk oli koondada kõik erinõuetega majandustegevus</w:t>
      </w:r>
      <w:r w:rsidR="00E91C0C">
        <w:t>t</w:t>
      </w:r>
      <w:r w:rsidR="00A811B8" w:rsidRPr="001C030C">
        <w:t>e</w:t>
      </w:r>
      <w:r w:rsidR="00E91C0C">
        <w:t xml:space="preserve"> andme</w:t>
      </w:r>
      <w:r w:rsidR="00A811B8" w:rsidRPr="001C030C">
        <w:t>d ühte registrisse ja</w:t>
      </w:r>
      <w:r w:rsidR="00EA2A5A">
        <w:t xml:space="preserve"> vältida</w:t>
      </w:r>
      <w:r w:rsidR="00A811B8" w:rsidRPr="001C030C">
        <w:t xml:space="preserve"> MTR-i kõrval teiste seaduste alusel sätestatud erilis</w:t>
      </w:r>
      <w:r w:rsidR="00EA2A5A">
        <w:t>i</w:t>
      </w:r>
      <w:r w:rsidR="00A811B8" w:rsidRPr="001C030C">
        <w:t xml:space="preserve"> järelevalveregistr</w:t>
      </w:r>
      <w:r w:rsidR="00EA2A5A">
        <w:t>e</w:t>
      </w:r>
      <w:r w:rsidR="00A811B8" w:rsidRPr="001C030C">
        <w:t>id.</w:t>
      </w:r>
      <w:r w:rsidR="00A811B8" w:rsidRPr="00456828">
        <w:t xml:space="preserve"> </w:t>
      </w:r>
      <w:r w:rsidR="00EA2A5A">
        <w:t>Praegu peetakse t</w:t>
      </w:r>
      <w:r w:rsidR="00A811B8" w:rsidRPr="00456828">
        <w:t>eenindajakaartide üle arvestus</w:t>
      </w:r>
      <w:r w:rsidR="00EA2A5A">
        <w:t>t</w:t>
      </w:r>
      <w:r w:rsidR="00A811B8" w:rsidRPr="00456828">
        <w:t xml:space="preserve"> </w:t>
      </w:r>
      <w:r w:rsidR="00A811B8" w:rsidRPr="00E91C0C">
        <w:t>ühistranspordiregistris</w:t>
      </w:r>
      <w:r w:rsidR="008E37FB">
        <w:t>.</w:t>
      </w:r>
      <w:r w:rsidR="00A811B8" w:rsidRPr="00E91C0C">
        <w:t xml:space="preserve"> </w:t>
      </w:r>
      <w:r w:rsidR="004A3923" w:rsidRPr="00456828">
        <w:t xml:space="preserve">Eelnõuga viiakse teenindajakaartide </w:t>
      </w:r>
      <w:r w:rsidR="004A3923" w:rsidRPr="00456828">
        <w:lastRenderedPageBreak/>
        <w:t xml:space="preserve">taotluste menetlemine ja teenindajakaartide väljastamine </w:t>
      </w:r>
      <w:r w:rsidR="008E37FB" w:rsidRPr="008C2474">
        <w:rPr>
          <w:bCs/>
        </w:rPr>
        <w:t>ühistranspordiregist</w:t>
      </w:r>
      <w:r w:rsidR="008E37FB">
        <w:rPr>
          <w:bCs/>
        </w:rPr>
        <w:t>r</w:t>
      </w:r>
      <w:r w:rsidR="008E37FB" w:rsidRPr="008E37FB">
        <w:t xml:space="preserve">ist </w:t>
      </w:r>
      <w:r w:rsidR="004A3923" w:rsidRPr="00456828">
        <w:t xml:space="preserve">üle MTR-i. </w:t>
      </w:r>
      <w:r w:rsidR="00EA2A5A">
        <w:t xml:space="preserve">Teenindajakaartide </w:t>
      </w:r>
      <w:r w:rsidR="00A43E60">
        <w:t>taotlemine ja nende menetlemine</w:t>
      </w:r>
      <w:r w:rsidR="00EA2A5A">
        <w:t xml:space="preserve"> toimub juba praegu MTR-</w:t>
      </w:r>
      <w:proofErr w:type="spellStart"/>
      <w:r w:rsidR="00EA2A5A">
        <w:t>is</w:t>
      </w:r>
      <w:proofErr w:type="spellEnd"/>
      <w:r w:rsidR="00A43E60">
        <w:t xml:space="preserve">, mistõttu ei </w:t>
      </w:r>
      <w:r w:rsidR="00EA2A5A">
        <w:t xml:space="preserve">ole </w:t>
      </w:r>
      <w:r w:rsidR="00A43E60">
        <w:t>vaja ühistranspordiregistris</w:t>
      </w:r>
      <w:r w:rsidR="008E37FB">
        <w:t xml:space="preserve"> </w:t>
      </w:r>
      <w:r w:rsidR="00A43E60">
        <w:t xml:space="preserve">olevate andmete </w:t>
      </w:r>
      <w:r w:rsidR="00EA2A5A">
        <w:t>üle</w:t>
      </w:r>
      <w:r w:rsidR="00A43E60">
        <w:t>viimi</w:t>
      </w:r>
      <w:r w:rsidR="00EA2A5A">
        <w:t>s</w:t>
      </w:r>
      <w:r w:rsidR="00A43E60">
        <w:t xml:space="preserve">e </w:t>
      </w:r>
      <w:r w:rsidR="00EA2A5A">
        <w:t xml:space="preserve">tõttu </w:t>
      </w:r>
      <w:r w:rsidR="005217F5">
        <w:t>MTR-i</w:t>
      </w:r>
      <w:r w:rsidR="00A43E60">
        <w:t xml:space="preserve"> olulises mahus arenda</w:t>
      </w:r>
      <w:r w:rsidR="00EA2A5A">
        <w:t>da, samuti ei kaasne sellega</w:t>
      </w:r>
      <w:r w:rsidR="00A43E60">
        <w:t xml:space="preserve"> </w:t>
      </w:r>
      <w:r w:rsidR="00EA2A5A">
        <w:t xml:space="preserve">olulisi </w:t>
      </w:r>
      <w:r w:rsidR="00A43E60">
        <w:t xml:space="preserve">rahalisi </w:t>
      </w:r>
      <w:r w:rsidR="00EA2A5A">
        <w:t>kulutusi</w:t>
      </w:r>
      <w:r w:rsidR="00A43E60" w:rsidRPr="00456828">
        <w:t xml:space="preserve">. </w:t>
      </w:r>
      <w:r w:rsidR="004A3923" w:rsidRPr="00456828">
        <w:t>Eelnõu eesmärk on tagada, et kodanike jaoks oleks kõik loa- ja teatemenetlused kättesaadavad ühest kohast</w:t>
      </w:r>
      <w:r w:rsidR="00EA2A5A">
        <w:t>,</w:t>
      </w:r>
      <w:r w:rsidR="004A3923" w:rsidRPr="00456828">
        <w:t xml:space="preserve"> ning hoida kokku riigi kulusid</w:t>
      </w:r>
      <w:r w:rsidR="00EA2A5A">
        <w:t>, mis kaasnevad</w:t>
      </w:r>
      <w:r w:rsidR="004A3923" w:rsidRPr="00456828">
        <w:t xml:space="preserve"> erinevate registrite haldamise ja arendamise</w:t>
      </w:r>
      <w:r w:rsidR="00EA2A5A">
        <w:t>ga</w:t>
      </w:r>
      <w:r w:rsidR="004A3923" w:rsidRPr="00456828">
        <w:t>.</w:t>
      </w:r>
      <w:r w:rsidR="004A3923">
        <w:t xml:space="preserve"> </w:t>
      </w:r>
    </w:p>
    <w:p w14:paraId="6558172A" w14:textId="77777777" w:rsidR="00AB3E80" w:rsidRDefault="00AB3E80" w:rsidP="0075383A">
      <w:pPr>
        <w:jc w:val="both"/>
      </w:pPr>
    </w:p>
    <w:bookmarkEnd w:id="10"/>
    <w:p w14:paraId="045FE0C1" w14:textId="785712AC" w:rsidR="00CA3C3A" w:rsidRDefault="008300A0" w:rsidP="0075383A">
      <w:pPr>
        <w:jc w:val="both"/>
      </w:pPr>
      <w:r>
        <w:t>Teenindajakaartide andmed</w:t>
      </w:r>
      <w:r w:rsidR="00C65A84">
        <w:t xml:space="preserve"> (edaspidi </w:t>
      </w:r>
      <w:r w:rsidR="00C65A84" w:rsidRPr="00D4646B">
        <w:rPr>
          <w:i/>
          <w:iCs/>
        </w:rPr>
        <w:t>andme</w:t>
      </w:r>
      <w:r w:rsidR="00D105B0" w:rsidRPr="00D4646B">
        <w:rPr>
          <w:i/>
          <w:iCs/>
        </w:rPr>
        <w:t>koosseis</w:t>
      </w:r>
      <w:r w:rsidR="00C65A84">
        <w:t>)</w:t>
      </w:r>
      <w:r>
        <w:t xml:space="preserve"> </w:t>
      </w:r>
      <w:r w:rsidR="00B44F65">
        <w:t>on hetkel majutatud Transpordiameti serveri</w:t>
      </w:r>
      <w:r>
        <w:t xml:space="preserve"> ühistranspordiregistris, kuid</w:t>
      </w:r>
      <w:r w:rsidR="00CD656D">
        <w:t xml:space="preserve"> </w:t>
      </w:r>
      <w:r>
        <w:t>nimetatud and</w:t>
      </w:r>
      <w:r w:rsidR="00C65A84">
        <w:t>me</w:t>
      </w:r>
      <w:r w:rsidR="00D105B0">
        <w:t>koosseisu</w:t>
      </w:r>
      <w:r>
        <w:t xml:space="preserve"> </w:t>
      </w:r>
      <w:commentRangeStart w:id="12"/>
      <w:del w:id="13" w:author="Maarja-Liis Lall - JUSTDIGI" w:date="2025-08-26T10:21:00Z" w16du:dateUtc="2025-08-26T07:21:00Z">
        <w:r w:rsidR="00B44F65" w:rsidDel="00430E6F">
          <w:delText xml:space="preserve"> </w:delText>
        </w:r>
      </w:del>
      <w:commentRangeEnd w:id="12"/>
      <w:r w:rsidR="00430E6F">
        <w:rPr>
          <w:rStyle w:val="Kommentaariviide"/>
        </w:rPr>
        <w:commentReference w:id="12"/>
      </w:r>
      <w:r w:rsidR="00B44F65">
        <w:t>majutami</w:t>
      </w:r>
      <w:r w:rsidR="00647888">
        <w:t xml:space="preserve">ne </w:t>
      </w:r>
      <w:r w:rsidR="00B44F65">
        <w:t xml:space="preserve">lõpeb </w:t>
      </w:r>
      <w:r w:rsidR="00891FA4">
        <w:t>2025. aasta lõpus</w:t>
      </w:r>
      <w:r w:rsidR="00B44F65">
        <w:t>.</w:t>
      </w:r>
      <w:r w:rsidR="00891FA4">
        <w:t xml:space="preserve"> </w:t>
      </w:r>
      <w:commentRangeStart w:id="14"/>
      <w:r w:rsidR="00891FA4">
        <w:t xml:space="preserve">Transpordiametil </w:t>
      </w:r>
      <w:r w:rsidR="00EA2A5A">
        <w:t xml:space="preserve">kaasnevad </w:t>
      </w:r>
      <w:r w:rsidR="00C65A84">
        <w:t>andme</w:t>
      </w:r>
      <w:r w:rsidR="00D105B0">
        <w:t>koosseisu</w:t>
      </w:r>
      <w:r>
        <w:t xml:space="preserve"> majutamisega </w:t>
      </w:r>
      <w:r w:rsidR="00EA2A5A">
        <w:t>tõsised turvariskid</w:t>
      </w:r>
      <w:r w:rsidR="00647888">
        <w:t xml:space="preserve">, kuna </w:t>
      </w:r>
      <w:r w:rsidR="00EA2A5A">
        <w:t xml:space="preserve">süsteem </w:t>
      </w:r>
      <w:r w:rsidR="00647888">
        <w:t xml:space="preserve">on aegunud </w:t>
      </w:r>
      <w:r w:rsidR="00EA2A5A">
        <w:t xml:space="preserve">ja </w:t>
      </w:r>
      <w:r w:rsidR="00647888">
        <w:t>hooldamata</w:t>
      </w:r>
      <w:r w:rsidR="008C2474">
        <w:t xml:space="preserve">. Aegunud ja hooldamata </w:t>
      </w:r>
      <w:commentRangeStart w:id="15"/>
      <w:del w:id="16" w:author="Maarja-Liis Lall - JUSTDIGI" w:date="2025-08-26T10:21:00Z" w16du:dateUtc="2025-08-26T07:21:00Z">
        <w:r w:rsidR="008C2474" w:rsidDel="00430E6F">
          <w:delText xml:space="preserve"> </w:delText>
        </w:r>
      </w:del>
      <w:commentRangeEnd w:id="15"/>
      <w:r w:rsidR="00430E6F">
        <w:rPr>
          <w:rStyle w:val="Kommentaariviide"/>
        </w:rPr>
        <w:commentReference w:id="15"/>
      </w:r>
      <w:r w:rsidR="00C65A84">
        <w:t>andme</w:t>
      </w:r>
      <w:r w:rsidR="00D105B0">
        <w:t>koosseisu</w:t>
      </w:r>
      <w:r w:rsidR="00C65A84">
        <w:t xml:space="preserve"> </w:t>
      </w:r>
      <w:r w:rsidR="008C2474">
        <w:t xml:space="preserve">jätkuv </w:t>
      </w:r>
      <w:r w:rsidR="00B44F65">
        <w:t>majutamine</w:t>
      </w:r>
      <w:r w:rsidR="008C2474">
        <w:t xml:space="preserve"> ohustab </w:t>
      </w:r>
      <w:r w:rsidR="00B44F65">
        <w:t xml:space="preserve">ka teisi </w:t>
      </w:r>
      <w:r w:rsidR="00367165">
        <w:t>Transpordiametis kasutusel olevaid süsteeme, mis asuvad samas klastris. See</w:t>
      </w:r>
      <w:r w:rsidR="00891FA4">
        <w:t xml:space="preserve">tõttu </w:t>
      </w:r>
      <w:r w:rsidR="00EA2A5A">
        <w:t xml:space="preserve">lõpeb </w:t>
      </w:r>
      <w:r w:rsidR="00891FA4">
        <w:t xml:space="preserve">teenindajakaartide </w:t>
      </w:r>
      <w:r w:rsidR="00367165">
        <w:t xml:space="preserve">praegusel viisil </w:t>
      </w:r>
      <w:r w:rsidR="00891FA4">
        <w:t>avalikkusele näitamine.</w:t>
      </w:r>
      <w:bookmarkEnd w:id="11"/>
      <w:commentRangeEnd w:id="14"/>
      <w:r w:rsidR="00246241">
        <w:rPr>
          <w:rStyle w:val="Kommentaariviide"/>
        </w:rPr>
        <w:commentReference w:id="14"/>
      </w:r>
    </w:p>
    <w:p w14:paraId="064A2084" w14:textId="77777777" w:rsidR="00CA3C3A" w:rsidRDefault="00CA3C3A" w:rsidP="0075383A">
      <w:pPr>
        <w:jc w:val="both"/>
      </w:pPr>
    </w:p>
    <w:p w14:paraId="6BFC3672" w14:textId="3142CEF3" w:rsidR="008D04E0" w:rsidRDefault="008D04E0" w:rsidP="008D04E0">
      <w:pPr>
        <w:jc w:val="both"/>
      </w:pPr>
      <w:commentRangeStart w:id="17"/>
      <w:r>
        <w:t>Ühistranspordiseaduse</w:t>
      </w:r>
      <w:commentRangeEnd w:id="17"/>
      <w:r w:rsidR="007C5FBA">
        <w:rPr>
          <w:rStyle w:val="Kommentaariviide"/>
        </w:rPr>
        <w:commentReference w:id="17"/>
      </w:r>
      <w:r>
        <w:t xml:space="preserve"> reformimise tarbeks koostati väljatöötamiskavatsus (edaspidi </w:t>
      </w:r>
      <w:r w:rsidRPr="00492566">
        <w:rPr>
          <w:i/>
          <w:iCs/>
        </w:rPr>
        <w:t>VTK</w:t>
      </w:r>
      <w:r>
        <w:t>), kus käsitleti ühe vajaliku muudatusena taksoveo teenindajakaardi andmete kandmist MTR-i. Kuna ühistranspordiseaduse suures mahus muutmine</w:t>
      </w:r>
      <w:r w:rsidR="004448AE">
        <w:t xml:space="preserve"> võtab aega</w:t>
      </w:r>
      <w:r>
        <w:t xml:space="preserve">, otsustati nimetatud muudatus suuremast eelnõust välja tõsta, kuna tegemist on ajakriitilise uuendusega ning vajab seetõttu eraldi </w:t>
      </w:r>
      <w:r w:rsidR="004448AE">
        <w:t xml:space="preserve">kiireloomulist </w:t>
      </w:r>
      <w:r>
        <w:t xml:space="preserve">eelnõud. </w:t>
      </w:r>
    </w:p>
    <w:p w14:paraId="45C1AB86" w14:textId="77777777" w:rsidR="008D04E0" w:rsidRDefault="008D04E0" w:rsidP="008D04E0">
      <w:pPr>
        <w:jc w:val="both"/>
      </w:pPr>
    </w:p>
    <w:p w14:paraId="31DE141D" w14:textId="77777777" w:rsidR="008D04E0" w:rsidRDefault="008D04E0" w:rsidP="008D04E0">
      <w:pPr>
        <w:jc w:val="both"/>
      </w:pPr>
      <w:r>
        <w:t xml:space="preserve">VTK tagasisides pidasid huvigrupid muudatust vajalikuks ning seda põhjalikumalt ei kommenteerinud. </w:t>
      </w:r>
    </w:p>
    <w:p w14:paraId="0F666522" w14:textId="77777777" w:rsidR="008D04E0" w:rsidRDefault="008D04E0" w:rsidP="0075383A">
      <w:pPr>
        <w:jc w:val="both"/>
      </w:pPr>
    </w:p>
    <w:p w14:paraId="6D81AA29" w14:textId="6760C3F3" w:rsidR="00453603" w:rsidRPr="00CA3C3A" w:rsidRDefault="00552208" w:rsidP="0075383A">
      <w:pPr>
        <w:jc w:val="both"/>
      </w:pPr>
      <w:r w:rsidRPr="1E000195">
        <w:rPr>
          <w:b/>
          <w:bCs/>
        </w:rPr>
        <w:t>3</w:t>
      </w:r>
      <w:r w:rsidR="00453603" w:rsidRPr="1E000195">
        <w:rPr>
          <w:b/>
          <w:bCs/>
        </w:rPr>
        <w:t>. Eelnõu sisu ja võrdlev analüüs</w:t>
      </w:r>
    </w:p>
    <w:p w14:paraId="2269D890" w14:textId="77777777" w:rsidR="00453603" w:rsidRDefault="00453603" w:rsidP="0075383A">
      <w:pPr>
        <w:jc w:val="both"/>
        <w:rPr>
          <w:b/>
          <w:bCs/>
        </w:rPr>
      </w:pPr>
    </w:p>
    <w:p w14:paraId="39DD653D" w14:textId="6D79E51A" w:rsidR="00EF6F96" w:rsidRDefault="00EF6F96" w:rsidP="0075383A">
      <w:pPr>
        <w:jc w:val="both"/>
      </w:pPr>
      <w:r>
        <w:t>Eelnõu on kooskõlas Eesti Vabariigi põhiseaduse ning teiste seadustega.</w:t>
      </w:r>
      <w:r w:rsidR="00D105B0">
        <w:t xml:space="preserve"> Eelnõuga ei riivata isikute või ametkondade õigusi, kuna andmekoosseis</w:t>
      </w:r>
      <w:r w:rsidR="004448AE">
        <w:t xml:space="preserve"> tõstetakse mehhaaniliselt ühest registrist teise ning muudatuste tulemusel ei hakata töötlema rohkem andmeid kui var</w:t>
      </w:r>
      <w:r w:rsidR="00CD656D">
        <w:t>a</w:t>
      </w:r>
      <w:r w:rsidR="004448AE">
        <w:t xml:space="preserve">semalt. </w:t>
      </w:r>
      <w:r>
        <w:t xml:space="preserve">Eelnõul ei ole puutumust Euroopa Liidu õiguse ega Eesti Vabariigi jõustunud </w:t>
      </w:r>
      <w:proofErr w:type="spellStart"/>
      <w:r>
        <w:t>välislepingutega</w:t>
      </w:r>
      <w:proofErr w:type="spellEnd"/>
      <w:r>
        <w:t xml:space="preserve">. </w:t>
      </w:r>
    </w:p>
    <w:p w14:paraId="27AECF7E" w14:textId="77777777" w:rsidR="00EF6F96" w:rsidRDefault="00EF6F96" w:rsidP="0075383A">
      <w:pPr>
        <w:jc w:val="both"/>
      </w:pPr>
    </w:p>
    <w:p w14:paraId="51A5D4EB" w14:textId="40C6DA3B" w:rsidR="00453603" w:rsidRDefault="00453603" w:rsidP="0075383A">
      <w:pPr>
        <w:jc w:val="both"/>
      </w:pPr>
      <w:r w:rsidRPr="00CC04EC">
        <w:t xml:space="preserve">Eelnõu koosneb </w:t>
      </w:r>
      <w:r w:rsidR="00B602DD">
        <w:t>kahest</w:t>
      </w:r>
      <w:r w:rsidR="00E205A5">
        <w:t xml:space="preserve"> </w:t>
      </w:r>
      <w:r w:rsidRPr="00CC04EC">
        <w:t>par</w:t>
      </w:r>
      <w:r w:rsidR="0075383A">
        <w:t>agrahvist.</w:t>
      </w:r>
      <w:r w:rsidR="009F667D" w:rsidRPr="009F667D">
        <w:t xml:space="preserve"> Eelnõu §-s 1 sätestatakse</w:t>
      </w:r>
      <w:r w:rsidR="009F667D">
        <w:t xml:space="preserve"> ühistranspordiseaduse </w:t>
      </w:r>
      <w:r w:rsidR="0084190D">
        <w:t xml:space="preserve">(edaspidi </w:t>
      </w:r>
      <w:r w:rsidR="0084190D" w:rsidRPr="0084190D">
        <w:rPr>
          <w:i/>
          <w:iCs/>
        </w:rPr>
        <w:t>ÜTS</w:t>
      </w:r>
      <w:r w:rsidR="0084190D">
        <w:t xml:space="preserve">) </w:t>
      </w:r>
      <w:r w:rsidR="009F667D" w:rsidRPr="0084190D">
        <w:t>muudatused</w:t>
      </w:r>
      <w:r w:rsidR="009F667D">
        <w:t xml:space="preserve"> ning §-s 2 seaduse jõustumine 2026. aasta 1. jaanuaril. </w:t>
      </w:r>
    </w:p>
    <w:p w14:paraId="24E4FA92" w14:textId="77777777" w:rsidR="00453603" w:rsidRDefault="00453603" w:rsidP="0075383A">
      <w:pPr>
        <w:jc w:val="both"/>
      </w:pPr>
    </w:p>
    <w:p w14:paraId="7526DADA" w14:textId="4239E177" w:rsidR="00AD4A09" w:rsidRDefault="00371AF2" w:rsidP="3E786966">
      <w:pPr>
        <w:jc w:val="both"/>
      </w:pPr>
      <w:r w:rsidRPr="3E786966">
        <w:rPr>
          <w:b/>
          <w:bCs/>
        </w:rPr>
        <w:t xml:space="preserve">Eelnõu § </w:t>
      </w:r>
      <w:r w:rsidR="002F7E1D" w:rsidRPr="3E786966">
        <w:rPr>
          <w:b/>
          <w:bCs/>
        </w:rPr>
        <w:t>1</w:t>
      </w:r>
      <w:r w:rsidRPr="3E786966">
        <w:rPr>
          <w:b/>
          <w:bCs/>
        </w:rPr>
        <w:t xml:space="preserve"> </w:t>
      </w:r>
      <w:r w:rsidR="0075383A" w:rsidRPr="3E786966">
        <w:rPr>
          <w:b/>
          <w:bCs/>
        </w:rPr>
        <w:t xml:space="preserve">punktiga 1 </w:t>
      </w:r>
      <w:r w:rsidR="0084190D">
        <w:t xml:space="preserve">tunnistatakse kehtetuks </w:t>
      </w:r>
      <w:proofErr w:type="spellStart"/>
      <w:r w:rsidR="0084190D">
        <w:t>ÜTS-i</w:t>
      </w:r>
      <w:proofErr w:type="spellEnd"/>
      <w:r w:rsidR="0084190D">
        <w:t xml:space="preserve"> § 58 lõike 3 punkt 5, millega </w:t>
      </w:r>
      <w:r w:rsidR="009A2075">
        <w:t>j</w:t>
      </w:r>
      <w:r w:rsidR="00AD4A09">
        <w:t xml:space="preserve">äetakse </w:t>
      </w:r>
      <w:proofErr w:type="spellStart"/>
      <w:r w:rsidR="0084190D">
        <w:t>ÜTS-ist</w:t>
      </w:r>
      <w:proofErr w:type="spellEnd"/>
      <w:r w:rsidR="0084190D">
        <w:t xml:space="preserve"> </w:t>
      </w:r>
      <w:r w:rsidR="00AD4A09">
        <w:t xml:space="preserve">välja nõue esitada teenindajakaardi saamiseks isikut tõendavate dokumentide seaduse § 15 lõike 7 alusel kehtestatud nõuetele vastav foto. </w:t>
      </w:r>
      <w:commentRangeStart w:id="18"/>
      <w:r w:rsidR="0084190D">
        <w:t>Kuivõrd t</w:t>
      </w:r>
      <w:r w:rsidR="00AD4A09">
        <w:t xml:space="preserve">eenindajakaart väljastatakse tähtajatult, </w:t>
      </w:r>
      <w:commentRangeStart w:id="19"/>
      <w:r w:rsidR="0084190D">
        <w:t xml:space="preserve">ei ole </w:t>
      </w:r>
      <w:r w:rsidR="00AD4A09">
        <w:t xml:space="preserve">dokumendifotole seatud kehtivuse ajast (6 kuud) </w:t>
      </w:r>
      <w:commentRangeEnd w:id="19"/>
      <w:r>
        <w:rPr>
          <w:rStyle w:val="Kommentaariviide"/>
        </w:rPr>
        <w:commentReference w:id="19"/>
      </w:r>
      <w:r w:rsidR="0084190D">
        <w:t>lähtuvalt</w:t>
      </w:r>
      <w:r w:rsidR="00AD4A09">
        <w:t xml:space="preserve"> </w:t>
      </w:r>
      <w:r w:rsidR="0084190D">
        <w:t>foto</w:t>
      </w:r>
      <w:r w:rsidR="00AD4A09">
        <w:t xml:space="preserve"> esitamine </w:t>
      </w:r>
      <w:r w:rsidR="0084190D">
        <w:t xml:space="preserve">enam </w:t>
      </w:r>
      <w:r w:rsidR="00AD4A09">
        <w:t>vajalik</w:t>
      </w:r>
      <w:r w:rsidR="00C33322">
        <w:t>. Muudatusega kaasneb töödeldavate andmete vähenemine</w:t>
      </w:r>
      <w:commentRangeStart w:id="20"/>
      <w:ins w:id="21" w:author="Maarja-Liis Lall - JUSTDIGI" w:date="2025-08-25T10:43:00Z">
        <w:r w:rsidR="212E4921">
          <w:t>.</w:t>
        </w:r>
      </w:ins>
      <w:commentRangeEnd w:id="20"/>
      <w:r>
        <w:rPr>
          <w:rStyle w:val="Kommentaariviide"/>
        </w:rPr>
        <w:commentReference w:id="20"/>
      </w:r>
      <w:commentRangeEnd w:id="18"/>
      <w:r w:rsidR="009F6368">
        <w:rPr>
          <w:rStyle w:val="Kommentaariviide"/>
        </w:rPr>
        <w:commentReference w:id="18"/>
      </w:r>
    </w:p>
    <w:p w14:paraId="0742FFBB" w14:textId="77777777" w:rsidR="009A2075" w:rsidRPr="00E71379" w:rsidRDefault="009A2075" w:rsidP="0075383A">
      <w:pPr>
        <w:jc w:val="both"/>
        <w:rPr>
          <w:bCs/>
        </w:rPr>
      </w:pPr>
    </w:p>
    <w:p w14:paraId="34A9EB0F" w14:textId="20EEF048" w:rsidR="009A2075" w:rsidRPr="00ED01C4" w:rsidRDefault="00E71379" w:rsidP="0075383A">
      <w:pPr>
        <w:jc w:val="both"/>
      </w:pPr>
      <w:commentRangeStart w:id="22"/>
      <w:r w:rsidRPr="3E786966">
        <w:rPr>
          <w:b/>
          <w:bCs/>
        </w:rPr>
        <w:t>Eelnõu §</w:t>
      </w:r>
      <w:r w:rsidR="0075383A" w:rsidRPr="3E786966">
        <w:rPr>
          <w:b/>
          <w:bCs/>
        </w:rPr>
        <w:t xml:space="preserve"> 1 punktiga 2</w:t>
      </w:r>
      <w:r w:rsidR="008F6847" w:rsidRPr="3E786966">
        <w:rPr>
          <w:b/>
          <w:bCs/>
        </w:rPr>
        <w:t xml:space="preserve"> </w:t>
      </w:r>
      <w:r w:rsidR="009A2075">
        <w:t>muudetakse</w:t>
      </w:r>
      <w:r w:rsidR="00341067">
        <w:t xml:space="preserve"> </w:t>
      </w:r>
      <w:proofErr w:type="spellStart"/>
      <w:r w:rsidR="00341067">
        <w:t>ÜTS-i</w:t>
      </w:r>
      <w:proofErr w:type="spellEnd"/>
      <w:r w:rsidR="00341067">
        <w:t xml:space="preserve"> § 62 lõiget 3</w:t>
      </w:r>
      <w:r w:rsidR="00B6768A">
        <w:t>, mille kohaselt jäetakse</w:t>
      </w:r>
      <w:r w:rsidR="009A2075">
        <w:t xml:space="preserve"> </w:t>
      </w:r>
      <w:r w:rsidR="00F528F1">
        <w:t>MTR-</w:t>
      </w:r>
      <w:proofErr w:type="spellStart"/>
      <w:r w:rsidR="00F528F1">
        <w:t>is</w:t>
      </w:r>
      <w:proofErr w:type="spellEnd"/>
      <w:r w:rsidR="009A2075">
        <w:t xml:space="preserve"> avaldatavate andmete loetelu</w:t>
      </w:r>
      <w:r w:rsidR="001C030C">
        <w:t>st</w:t>
      </w:r>
      <w:r w:rsidR="00B72B6B">
        <w:t xml:space="preserve"> välja</w:t>
      </w:r>
      <w:r w:rsidR="009A2075">
        <w:t xml:space="preserve"> </w:t>
      </w:r>
      <w:r w:rsidR="00B6768A">
        <w:t xml:space="preserve">nõue avaldada </w:t>
      </w:r>
      <w:commentRangeStart w:id="23"/>
      <w:r w:rsidR="00C01856">
        <w:t>sõidukijuhi</w:t>
      </w:r>
      <w:r w:rsidR="009A2075">
        <w:t xml:space="preserve"> pil</w:t>
      </w:r>
      <w:r w:rsidR="00B6768A">
        <w:t>t</w:t>
      </w:r>
      <w:commentRangeEnd w:id="23"/>
      <w:r w:rsidR="009D3A71">
        <w:rPr>
          <w:rStyle w:val="Kommentaariviide"/>
        </w:rPr>
        <w:commentReference w:id="23"/>
      </w:r>
      <w:r w:rsidR="009A2075">
        <w:t xml:space="preserve">. </w:t>
      </w:r>
      <w:commentRangeEnd w:id="22"/>
      <w:r>
        <w:rPr>
          <w:rStyle w:val="Kommentaariviide"/>
        </w:rPr>
        <w:commentReference w:id="22"/>
      </w:r>
    </w:p>
    <w:p w14:paraId="4DF34104" w14:textId="77777777" w:rsidR="00E71379" w:rsidRDefault="00E71379" w:rsidP="0075383A">
      <w:pPr>
        <w:jc w:val="both"/>
        <w:rPr>
          <w:b/>
        </w:rPr>
      </w:pPr>
    </w:p>
    <w:p w14:paraId="0AB18C2B" w14:textId="4260AC3F" w:rsidR="00367165" w:rsidRDefault="00ED01C4" w:rsidP="0075383A">
      <w:pPr>
        <w:jc w:val="both"/>
        <w:rPr>
          <w:b/>
        </w:rPr>
      </w:pPr>
      <w:r w:rsidRPr="00CC04EC">
        <w:rPr>
          <w:b/>
        </w:rPr>
        <w:t>Eelnõu §</w:t>
      </w:r>
      <w:r w:rsidR="0075383A">
        <w:rPr>
          <w:b/>
        </w:rPr>
        <w:t xml:space="preserve"> 1 punktiga</w:t>
      </w:r>
      <w:r w:rsidRPr="00E205A5">
        <w:rPr>
          <w:b/>
        </w:rPr>
        <w:t xml:space="preserve"> </w:t>
      </w:r>
      <w:r w:rsidR="002F7E1D">
        <w:rPr>
          <w:b/>
        </w:rPr>
        <w:t>3</w:t>
      </w:r>
      <w:r>
        <w:rPr>
          <w:b/>
        </w:rPr>
        <w:t xml:space="preserve"> </w:t>
      </w:r>
      <w:r w:rsidR="00367165" w:rsidRPr="00B72B6B">
        <w:rPr>
          <w:bCs/>
        </w:rPr>
        <w:t>muudetakse</w:t>
      </w:r>
      <w:r w:rsidR="00341067">
        <w:rPr>
          <w:bCs/>
        </w:rPr>
        <w:t xml:space="preserve"> </w:t>
      </w:r>
      <w:proofErr w:type="spellStart"/>
      <w:r w:rsidR="00341067">
        <w:rPr>
          <w:bCs/>
        </w:rPr>
        <w:t>ÜTS-i</w:t>
      </w:r>
      <w:proofErr w:type="spellEnd"/>
      <w:r w:rsidR="00341067">
        <w:rPr>
          <w:bCs/>
        </w:rPr>
        <w:t xml:space="preserve"> § 73 lõiget 1. </w:t>
      </w:r>
      <w:r w:rsidR="00B6768A">
        <w:rPr>
          <w:bCs/>
        </w:rPr>
        <w:t>Nimetatud s</w:t>
      </w:r>
      <w:r w:rsidR="00341067">
        <w:rPr>
          <w:bCs/>
        </w:rPr>
        <w:t xml:space="preserve">ättest jäetakse välja sõnad </w:t>
      </w:r>
      <w:r w:rsidR="00341067" w:rsidRPr="00341067">
        <w:rPr>
          <w:bCs/>
        </w:rPr>
        <w:t>„</w:t>
      </w:r>
      <w:r w:rsidR="00341067" w:rsidRPr="00603CB9">
        <w:rPr>
          <w:bCs/>
        </w:rPr>
        <w:t>ning välja antud teenindajakaartide“,</w:t>
      </w:r>
      <w:r w:rsidR="00341067">
        <w:rPr>
          <w:b/>
          <w:bCs/>
        </w:rPr>
        <w:t xml:space="preserve"> </w:t>
      </w:r>
      <w:r w:rsidR="00341067" w:rsidRPr="00603CB9">
        <w:t>sest</w:t>
      </w:r>
      <w:r w:rsidR="008E37FB">
        <w:t xml:space="preserve"> </w:t>
      </w:r>
      <w:r w:rsidR="00367165" w:rsidRPr="00624449">
        <w:t>ühistranspordi</w:t>
      </w:r>
      <w:r w:rsidR="00B72B6B" w:rsidRPr="00624449">
        <w:t>r</w:t>
      </w:r>
      <w:r w:rsidR="00367165" w:rsidRPr="00624449">
        <w:t>egistri</w:t>
      </w:r>
      <w:r w:rsidR="008E37FB">
        <w:t xml:space="preserve"> </w:t>
      </w:r>
      <w:r w:rsidR="00EA2541">
        <w:t>andmete koosseis</w:t>
      </w:r>
      <w:r w:rsidR="00C33322">
        <w:t xml:space="preserve"> </w:t>
      </w:r>
      <w:r w:rsidR="00341067">
        <w:rPr>
          <w:bCs/>
        </w:rPr>
        <w:t xml:space="preserve">muutub. </w:t>
      </w:r>
      <w:r w:rsidR="00B6768A">
        <w:rPr>
          <w:bCs/>
        </w:rPr>
        <w:t xml:space="preserve">Edaspidi ei peeta </w:t>
      </w:r>
      <w:r w:rsidR="008E37FB" w:rsidRPr="001D7ECD">
        <w:rPr>
          <w:bCs/>
        </w:rPr>
        <w:t>ühistranspordiregist</w:t>
      </w:r>
      <w:r w:rsidR="008E37FB">
        <w:rPr>
          <w:bCs/>
        </w:rPr>
        <w:t>r</w:t>
      </w:r>
      <w:r w:rsidR="008E37FB" w:rsidRPr="008E37FB">
        <w:t>i</w:t>
      </w:r>
      <w:r w:rsidR="008E37FB">
        <w:t xml:space="preserve">s </w:t>
      </w:r>
      <w:r w:rsidR="00341067">
        <w:rPr>
          <w:bCs/>
        </w:rPr>
        <w:t>enam arvestust teenindajakaartide</w:t>
      </w:r>
      <w:r w:rsidR="003E7AD0">
        <w:rPr>
          <w:bCs/>
        </w:rPr>
        <w:t xml:space="preserve"> </w:t>
      </w:r>
      <w:r w:rsidR="00341067">
        <w:rPr>
          <w:bCs/>
        </w:rPr>
        <w:t>üle.</w:t>
      </w:r>
    </w:p>
    <w:p w14:paraId="0BD860E0" w14:textId="74E16970" w:rsidR="00371AF2" w:rsidRDefault="00371AF2" w:rsidP="0075383A">
      <w:pPr>
        <w:jc w:val="both"/>
        <w:rPr>
          <w:bCs/>
        </w:rPr>
      </w:pPr>
    </w:p>
    <w:p w14:paraId="53264013" w14:textId="7C5B8B6D" w:rsidR="009A2075" w:rsidRPr="009A2075" w:rsidRDefault="00ED01C4" w:rsidP="0075383A">
      <w:pPr>
        <w:jc w:val="both"/>
      </w:pPr>
      <w:r w:rsidRPr="1E000195">
        <w:rPr>
          <w:b/>
          <w:bCs/>
        </w:rPr>
        <w:t>Eelnõu §</w:t>
      </w:r>
      <w:r w:rsidR="0075383A" w:rsidRPr="1E000195">
        <w:rPr>
          <w:b/>
          <w:bCs/>
        </w:rPr>
        <w:t xml:space="preserve"> 1 punktiga</w:t>
      </w:r>
      <w:r w:rsidRPr="1E000195">
        <w:rPr>
          <w:b/>
          <w:bCs/>
        </w:rPr>
        <w:t xml:space="preserve"> </w:t>
      </w:r>
      <w:r w:rsidR="00F90BDF" w:rsidRPr="1E000195">
        <w:rPr>
          <w:b/>
          <w:bCs/>
        </w:rPr>
        <w:t>4</w:t>
      </w:r>
      <w:r w:rsidRPr="00ED01C4">
        <w:rPr>
          <w:shd w:val="clear" w:color="auto" w:fill="FFFFFF"/>
        </w:rPr>
        <w:t xml:space="preserve"> </w:t>
      </w:r>
      <w:r w:rsidR="009A2075" w:rsidRPr="1E000195">
        <w:t>tunnistatakse kehtetuks</w:t>
      </w:r>
      <w:r w:rsidR="006C1F13">
        <w:rPr>
          <w:bCs/>
        </w:rPr>
        <w:t xml:space="preserve"> </w:t>
      </w:r>
      <w:proofErr w:type="spellStart"/>
      <w:r w:rsidR="006C1F13" w:rsidRPr="1E000195">
        <w:t>ÜTS</w:t>
      </w:r>
      <w:r w:rsidR="00A02D0F" w:rsidRPr="1E000195">
        <w:t>-i</w:t>
      </w:r>
      <w:proofErr w:type="spellEnd"/>
      <w:r w:rsidR="006C1F13" w:rsidRPr="1E000195">
        <w:t xml:space="preserve"> § </w:t>
      </w:r>
      <w:r w:rsidR="006C1F13" w:rsidRPr="006F6911">
        <w:rPr>
          <w:shd w:val="clear" w:color="auto" w:fill="FFFFFF"/>
        </w:rPr>
        <w:t>74 lõike 1 punkt 7</w:t>
      </w:r>
      <w:r w:rsidR="006C1F13">
        <w:rPr>
          <w:shd w:val="clear" w:color="auto" w:fill="FFFFFF"/>
        </w:rPr>
        <w:t xml:space="preserve">. </w:t>
      </w:r>
      <w:r w:rsidR="00A02D0F">
        <w:rPr>
          <w:shd w:val="clear" w:color="auto" w:fill="FFFFFF"/>
        </w:rPr>
        <w:t xml:space="preserve">Nimetatud </w:t>
      </w:r>
      <w:r w:rsidR="00A02D0F" w:rsidRPr="1E000195">
        <w:t>s</w:t>
      </w:r>
      <w:r w:rsidR="006C1F13" w:rsidRPr="1E000195">
        <w:t>ätte</w:t>
      </w:r>
      <w:r w:rsidR="009A2075" w:rsidRPr="1E000195">
        <w:t xml:space="preserve"> kohaselt k</w:t>
      </w:r>
      <w:r w:rsidR="008F6847" w:rsidRPr="1E000195">
        <w:t>u</w:t>
      </w:r>
      <w:r w:rsidR="009A2075" w:rsidRPr="1E000195">
        <w:t xml:space="preserve">ulusid </w:t>
      </w:r>
      <w:r w:rsidR="008E37FB" w:rsidRPr="1E000195">
        <w:t>ühistranspordiregistr</w:t>
      </w:r>
      <w:r w:rsidR="008E37FB" w:rsidRPr="008E37FB">
        <w:t>i</w:t>
      </w:r>
      <w:r w:rsidR="008E37FB">
        <w:t xml:space="preserve"> </w:t>
      </w:r>
      <w:r w:rsidR="009A2075" w:rsidRPr="1E000195">
        <w:t>koosseisu ka teenindajakaartide andmed.</w:t>
      </w:r>
      <w:r w:rsidR="00B72B6B">
        <w:rPr>
          <w:b/>
          <w:bCs/>
        </w:rPr>
        <w:t xml:space="preserve"> </w:t>
      </w:r>
      <w:r w:rsidR="00B6768A" w:rsidRPr="1E000195">
        <w:t>Edaspidi peetakse</w:t>
      </w:r>
      <w:r w:rsidR="00B6768A" w:rsidRPr="009A2075">
        <w:rPr>
          <w:bCs/>
        </w:rPr>
        <w:t xml:space="preserve"> </w:t>
      </w:r>
      <w:r w:rsidR="009A2075" w:rsidRPr="1E000195">
        <w:t>teenindajakaartide andme</w:t>
      </w:r>
      <w:r w:rsidR="00B6768A" w:rsidRPr="1E000195">
        <w:t xml:space="preserve">te üle arvestust </w:t>
      </w:r>
      <w:r w:rsidR="009A2075" w:rsidRPr="1E000195">
        <w:t xml:space="preserve">ainult </w:t>
      </w:r>
      <w:r w:rsidR="007B7D2A" w:rsidRPr="1E000195">
        <w:t>MTR-</w:t>
      </w:r>
      <w:proofErr w:type="spellStart"/>
      <w:r w:rsidR="007B7D2A" w:rsidRPr="1E000195">
        <w:t>is</w:t>
      </w:r>
      <w:proofErr w:type="spellEnd"/>
      <w:r w:rsidR="009A2075">
        <w:rPr>
          <w:bCs/>
        </w:rPr>
        <w:t xml:space="preserve">. </w:t>
      </w:r>
    </w:p>
    <w:p w14:paraId="0AFABCE6" w14:textId="2A0646AF" w:rsidR="00ED01C4" w:rsidRDefault="00ED01C4" w:rsidP="0075383A">
      <w:pPr>
        <w:jc w:val="both"/>
      </w:pPr>
    </w:p>
    <w:p w14:paraId="78C63AB6" w14:textId="413F076B" w:rsidR="00B72B6B" w:rsidRPr="008952D6" w:rsidRDefault="00ED01C4" w:rsidP="0075383A">
      <w:pPr>
        <w:jc w:val="both"/>
      </w:pPr>
      <w:r w:rsidRPr="3E786966">
        <w:rPr>
          <w:b/>
          <w:bCs/>
        </w:rPr>
        <w:t>Eelnõu §</w:t>
      </w:r>
      <w:r w:rsidR="0075383A" w:rsidRPr="3E786966">
        <w:rPr>
          <w:b/>
          <w:bCs/>
        </w:rPr>
        <w:t xml:space="preserve"> 1 punktiga</w:t>
      </w:r>
      <w:r w:rsidRPr="3E786966">
        <w:rPr>
          <w:b/>
          <w:bCs/>
        </w:rPr>
        <w:t xml:space="preserve"> </w:t>
      </w:r>
      <w:r w:rsidR="003E7AD0" w:rsidRPr="3E786966">
        <w:rPr>
          <w:b/>
          <w:bCs/>
        </w:rPr>
        <w:t>5</w:t>
      </w:r>
      <w:r w:rsidRPr="3E786966">
        <w:rPr>
          <w:b/>
          <w:bCs/>
        </w:rPr>
        <w:t xml:space="preserve"> </w:t>
      </w:r>
      <w:r w:rsidR="00B72B6B">
        <w:t xml:space="preserve">tunnistatakse kehtetuks </w:t>
      </w:r>
      <w:proofErr w:type="spellStart"/>
      <w:r w:rsidR="006C1F13">
        <w:t>ÜTS-i</w:t>
      </w:r>
      <w:proofErr w:type="spellEnd"/>
      <w:r w:rsidR="006C1F13">
        <w:t xml:space="preserve"> § 75 punkt 8. </w:t>
      </w:r>
      <w:r w:rsidR="00B6768A">
        <w:t xml:space="preserve">Edaspidi ei ole </w:t>
      </w:r>
      <w:r w:rsidR="001954D2">
        <w:t xml:space="preserve">teenindajakaardi andjal, kes on ÜTS § 13 lõike 1 punkt 5 ja § 55 kohaselt omavalitsusorgan või </w:t>
      </w:r>
      <w:r w:rsidR="001954D2">
        <w:lastRenderedPageBreak/>
        <w:t>omavalitsusorgani volitatud isik, kohustust kanda ühistranspordiregistrisse andmeid teenindajakaartide kohta.</w:t>
      </w:r>
      <w:commentRangeStart w:id="24"/>
      <w:del w:id="25" w:author="Maarja-Liis Lall - JUSTDIGI" w:date="2025-08-25T10:30:00Z">
        <w:r w:rsidDel="001954D2">
          <w:delText xml:space="preserve">    </w:delText>
        </w:r>
      </w:del>
      <w:commentRangeEnd w:id="24"/>
      <w:r>
        <w:rPr>
          <w:rStyle w:val="Kommentaariviide"/>
        </w:rPr>
        <w:commentReference w:id="24"/>
      </w:r>
    </w:p>
    <w:p w14:paraId="3B78F0BF" w14:textId="77777777" w:rsidR="00ED01C4" w:rsidRDefault="00ED01C4" w:rsidP="0075383A">
      <w:pPr>
        <w:jc w:val="both"/>
        <w:rPr>
          <w:b/>
        </w:rPr>
      </w:pPr>
    </w:p>
    <w:p w14:paraId="416C0E58" w14:textId="53678D8E" w:rsidR="007A01E1" w:rsidRDefault="00ED01C4" w:rsidP="0075383A">
      <w:pPr>
        <w:jc w:val="both"/>
      </w:pPr>
      <w:r w:rsidRPr="3E786966">
        <w:rPr>
          <w:b/>
          <w:bCs/>
        </w:rPr>
        <w:t>Eelnõu §</w:t>
      </w:r>
      <w:r w:rsidR="0075383A" w:rsidRPr="3E786966">
        <w:rPr>
          <w:b/>
          <w:bCs/>
        </w:rPr>
        <w:t xml:space="preserve"> 1 punktiga</w:t>
      </w:r>
      <w:r w:rsidRPr="3E786966">
        <w:rPr>
          <w:b/>
          <w:bCs/>
        </w:rPr>
        <w:t xml:space="preserve"> </w:t>
      </w:r>
      <w:r w:rsidR="003E7AD0" w:rsidRPr="3E786966">
        <w:rPr>
          <w:b/>
          <w:bCs/>
        </w:rPr>
        <w:t>6</w:t>
      </w:r>
      <w:r w:rsidRPr="3E786966">
        <w:rPr>
          <w:b/>
          <w:bCs/>
        </w:rPr>
        <w:t xml:space="preserve"> </w:t>
      </w:r>
      <w:r w:rsidR="008952D6">
        <w:t>muudetakse</w:t>
      </w:r>
      <w:r w:rsidR="007A01E1">
        <w:t xml:space="preserve"> </w:t>
      </w:r>
      <w:proofErr w:type="spellStart"/>
      <w:r w:rsidR="007A01E1">
        <w:t>ÜTS-i</w:t>
      </w:r>
      <w:proofErr w:type="spellEnd"/>
      <w:r w:rsidR="007A01E1">
        <w:t xml:space="preserve"> § 77 lõiget 1.</w:t>
      </w:r>
      <w:r w:rsidR="008952D6">
        <w:t xml:space="preserve"> </w:t>
      </w:r>
      <w:r w:rsidR="007A01E1">
        <w:t>Kui praegu kajastuvad MTR-</w:t>
      </w:r>
      <w:proofErr w:type="spellStart"/>
      <w:r w:rsidR="007A01E1">
        <w:t>is</w:t>
      </w:r>
      <w:proofErr w:type="spellEnd"/>
      <w:r w:rsidR="007A01E1">
        <w:t xml:space="preserve"> andmed ühenduse tegevusloa, ühenduse tegevusloa koopia, tegevjuhi, taksoveol</w:t>
      </w:r>
      <w:r w:rsidR="00B6768A">
        <w:t>oa ja</w:t>
      </w:r>
      <w:r w:rsidR="007A01E1">
        <w:t xml:space="preserve"> sõidukikaardi kohta, siis edaspidi </w:t>
      </w:r>
      <w:r w:rsidR="00B6768A">
        <w:t xml:space="preserve">kantakse sinna andmed ka </w:t>
      </w:r>
      <w:r w:rsidR="007A01E1">
        <w:t>teenindajakaardi</w:t>
      </w:r>
      <w:r w:rsidR="00B6768A">
        <w:t xml:space="preserve"> kohta</w:t>
      </w:r>
      <w:r w:rsidR="007A01E1">
        <w:t>.</w:t>
      </w:r>
      <w:r w:rsidR="001954D2">
        <w:t xml:space="preserve"> Muudatusega luuakse teenindajakaardi andjale kohustus kanda </w:t>
      </w:r>
      <w:r w:rsidR="001D7ABB">
        <w:t>vastava</w:t>
      </w:r>
      <w:r w:rsidR="001954D2">
        <w:t>d</w:t>
      </w:r>
      <w:r w:rsidR="001D7ABB">
        <w:t xml:space="preserve"> </w:t>
      </w:r>
      <w:r w:rsidR="001954D2">
        <w:t>andmed MTR-i.</w:t>
      </w:r>
      <w:commentRangeStart w:id="26"/>
      <w:del w:id="27" w:author="Maarja-Liis Lall - JUSTDIGI" w:date="2025-08-25T10:29:00Z">
        <w:r w:rsidDel="001954D2">
          <w:delText xml:space="preserve"> </w:delText>
        </w:r>
      </w:del>
      <w:commentRangeEnd w:id="26"/>
      <w:r>
        <w:rPr>
          <w:rStyle w:val="Kommentaariviide"/>
        </w:rPr>
        <w:commentReference w:id="26"/>
      </w:r>
    </w:p>
    <w:p w14:paraId="1DB38ECA" w14:textId="77777777" w:rsidR="007A01E1" w:rsidRDefault="007A01E1" w:rsidP="0075383A">
      <w:pPr>
        <w:jc w:val="both"/>
        <w:rPr>
          <w:bCs/>
        </w:rPr>
      </w:pPr>
    </w:p>
    <w:p w14:paraId="794CAA42" w14:textId="2307BB2D" w:rsidR="007F7A4D" w:rsidRPr="007F7A4D" w:rsidRDefault="007F7A4D" w:rsidP="0075383A">
      <w:pPr>
        <w:jc w:val="both"/>
        <w:rPr>
          <w:del w:id="28" w:author="Maarja-Liis Lall - JUSTDIGI" w:date="2025-08-25T10:30:00Z" w16du:dateUtc="2025-08-25T10:30:07Z"/>
        </w:rPr>
      </w:pPr>
      <w:r w:rsidRPr="3E786966">
        <w:rPr>
          <w:b/>
          <w:bCs/>
        </w:rPr>
        <w:t>Eelnõu § 2</w:t>
      </w:r>
      <w:r>
        <w:t xml:space="preserve"> kohaselt jõustub seadus 2026. aasta 1. jaanuaril. Seaduse jõustumise ajaks on valitud 2026. aasta 1. jaanuar põhjusel, e</w:t>
      </w:r>
      <w:r w:rsidR="007B1944">
        <w:t>t registri majutamine Transpordiameti serveris lõppeb 2025. aasta lõpus ning 2026. aasta alguseks peab olema loodud seaduslik alus andmete säilitamiseks MTR-</w:t>
      </w:r>
      <w:proofErr w:type="spellStart"/>
      <w:r w:rsidR="007B1944">
        <w:t>is</w:t>
      </w:r>
      <w:commentRangeStart w:id="29"/>
      <w:proofErr w:type="spellEnd"/>
      <w:del w:id="30" w:author="Maarja-Liis Lall - JUSTDIGI" w:date="2025-08-25T10:29:00Z">
        <w:r w:rsidDel="007B1944">
          <w:delText xml:space="preserve"> </w:delText>
        </w:r>
      </w:del>
      <w:commentRangeEnd w:id="29"/>
      <w:r>
        <w:rPr>
          <w:rStyle w:val="Kommentaariviide"/>
        </w:rPr>
        <w:commentReference w:id="29"/>
      </w:r>
      <w:r w:rsidR="007B1944">
        <w:t>.</w:t>
      </w:r>
    </w:p>
    <w:p w14:paraId="0F2422A4" w14:textId="77777777" w:rsidR="008952D6" w:rsidRDefault="008952D6" w:rsidP="0075383A">
      <w:pPr>
        <w:jc w:val="both"/>
      </w:pPr>
    </w:p>
    <w:p w14:paraId="64333981" w14:textId="23D8B489" w:rsidR="00552208" w:rsidRPr="00552208" w:rsidRDefault="00552208" w:rsidP="0075383A">
      <w:pPr>
        <w:jc w:val="both"/>
        <w:rPr>
          <w:b/>
          <w:bCs/>
        </w:rPr>
      </w:pPr>
      <w:r>
        <w:rPr>
          <w:b/>
          <w:bCs/>
        </w:rPr>
        <w:t>4.</w:t>
      </w:r>
      <w:r w:rsidRPr="00552208">
        <w:rPr>
          <w:b/>
          <w:bCs/>
        </w:rPr>
        <w:t xml:space="preserve"> Eelnõu terminoloogia</w:t>
      </w:r>
    </w:p>
    <w:p w14:paraId="1C31F3AA" w14:textId="77777777" w:rsidR="00552208" w:rsidRPr="00552208" w:rsidRDefault="00552208" w:rsidP="0075383A">
      <w:pPr>
        <w:jc w:val="both"/>
      </w:pPr>
    </w:p>
    <w:p w14:paraId="435D8684" w14:textId="1457FC38" w:rsidR="00552208" w:rsidRPr="00552208" w:rsidRDefault="00552208" w:rsidP="0075383A">
      <w:pPr>
        <w:jc w:val="both"/>
      </w:pPr>
      <w:r w:rsidRPr="00552208">
        <w:t>Eelnõu</w:t>
      </w:r>
      <w:r w:rsidR="007A31FE">
        <w:t>s</w:t>
      </w:r>
      <w:r w:rsidRPr="00552208">
        <w:t xml:space="preserve"> ei </w:t>
      </w:r>
      <w:r w:rsidR="007A31FE">
        <w:t xml:space="preserve">ole kasutusele võetud uusi </w:t>
      </w:r>
      <w:r w:rsidRPr="00552208">
        <w:t xml:space="preserve">ega </w:t>
      </w:r>
      <w:proofErr w:type="spellStart"/>
      <w:r w:rsidRPr="00552208">
        <w:t>võõrsõnalisi</w:t>
      </w:r>
      <w:proofErr w:type="spellEnd"/>
      <w:r w:rsidRPr="00552208">
        <w:t xml:space="preserve"> termineid</w:t>
      </w:r>
      <w:r w:rsidR="007A31FE">
        <w:t>.</w:t>
      </w:r>
      <w:r w:rsidRPr="00552208">
        <w:t xml:space="preserve"> </w:t>
      </w:r>
    </w:p>
    <w:p w14:paraId="313F72A7" w14:textId="77777777" w:rsidR="00552208" w:rsidRDefault="00552208" w:rsidP="0075383A">
      <w:pPr>
        <w:jc w:val="both"/>
        <w:rPr>
          <w:b/>
          <w:bCs/>
        </w:rPr>
      </w:pPr>
    </w:p>
    <w:p w14:paraId="47F62770" w14:textId="54611522" w:rsidR="00552208" w:rsidRPr="00552208" w:rsidRDefault="00552208" w:rsidP="0075383A">
      <w:pPr>
        <w:jc w:val="both"/>
        <w:rPr>
          <w:b/>
          <w:bCs/>
        </w:rPr>
      </w:pPr>
      <w:r>
        <w:rPr>
          <w:b/>
          <w:bCs/>
        </w:rPr>
        <w:t>5</w:t>
      </w:r>
      <w:r w:rsidRPr="002D6483">
        <w:rPr>
          <w:b/>
          <w:bCs/>
        </w:rPr>
        <w:t xml:space="preserve">. </w:t>
      </w:r>
      <w:r w:rsidRPr="00552208">
        <w:rPr>
          <w:b/>
          <w:bCs/>
        </w:rPr>
        <w:t>Eelnõu vastavus Euroopa Liidu õigusele</w:t>
      </w:r>
    </w:p>
    <w:p w14:paraId="3C73EA15" w14:textId="77777777" w:rsidR="00552208" w:rsidRDefault="00552208" w:rsidP="0075383A">
      <w:pPr>
        <w:jc w:val="both"/>
      </w:pPr>
    </w:p>
    <w:p w14:paraId="03641C8B" w14:textId="6A2C147C" w:rsidR="00453603" w:rsidRDefault="00DF2B6E" w:rsidP="0075383A">
      <w:pPr>
        <w:jc w:val="both"/>
      </w:pPr>
      <w:r>
        <w:t>Eelnõul ei ole puutumust Euroopa Liidu õigusega.</w:t>
      </w:r>
    </w:p>
    <w:p w14:paraId="5F94CA91" w14:textId="77777777" w:rsidR="00DF2B6E" w:rsidRDefault="00DF2B6E" w:rsidP="0075383A">
      <w:pPr>
        <w:jc w:val="both"/>
      </w:pPr>
    </w:p>
    <w:p w14:paraId="3A0FDD91" w14:textId="16B06D0E" w:rsidR="008610C0" w:rsidRDefault="008D3F61" w:rsidP="0075383A">
      <w:pPr>
        <w:jc w:val="both"/>
        <w:rPr>
          <w:b/>
          <w:bCs/>
        </w:rPr>
      </w:pPr>
      <w:r w:rsidRPr="1E000195">
        <w:rPr>
          <w:b/>
          <w:bCs/>
        </w:rPr>
        <w:t xml:space="preserve">6. </w:t>
      </w:r>
      <w:r w:rsidR="00A22176" w:rsidRPr="1E000195">
        <w:rPr>
          <w:b/>
          <w:bCs/>
        </w:rPr>
        <w:t xml:space="preserve">Seaduse </w:t>
      </w:r>
      <w:r w:rsidR="008610C0" w:rsidRPr="1E000195">
        <w:rPr>
          <w:b/>
          <w:bCs/>
        </w:rPr>
        <w:t>mõjud</w:t>
      </w:r>
    </w:p>
    <w:p w14:paraId="751370C3" w14:textId="77777777" w:rsidR="00AB3E80" w:rsidRDefault="00AB3E80" w:rsidP="0075383A">
      <w:pPr>
        <w:jc w:val="both"/>
        <w:rPr>
          <w:b/>
          <w:bCs/>
        </w:rPr>
      </w:pPr>
    </w:p>
    <w:p w14:paraId="1D8DB356" w14:textId="0E93FFE6" w:rsidR="001954D2" w:rsidRDefault="001954D2" w:rsidP="0075383A">
      <w:pPr>
        <w:jc w:val="both"/>
      </w:pPr>
      <w:commentRangeStart w:id="31"/>
      <w:r>
        <w:t>Muudatus (eelnõu § 1 punktiga 1): teenindajakaardi saamiseks ei ole vaja enam teenindajakaardi taotlejal esitada isikut tõendavate dokumentide seaduse § 15 lõike 7 alusel kehtestatud nõuetele vastav foto.</w:t>
      </w:r>
    </w:p>
    <w:p w14:paraId="0C7A5A9D" w14:textId="0EC5D59E" w:rsidR="001954D2" w:rsidRDefault="001954D2" w:rsidP="0075383A">
      <w:pPr>
        <w:jc w:val="both"/>
        <w:rPr>
          <w:bCs/>
        </w:rPr>
      </w:pPr>
      <w:r>
        <w:rPr>
          <w:bCs/>
        </w:rPr>
        <w:t>Valdkond: mõju teenindajakaardi taotlejatele, riigiasutustele ja kohaliku omavalitsuse korraldusele.</w:t>
      </w:r>
    </w:p>
    <w:p w14:paraId="78A495E8" w14:textId="54AB5E7C" w:rsidR="001954D2" w:rsidRDefault="001954D2" w:rsidP="0075383A">
      <w:pPr>
        <w:jc w:val="both"/>
        <w:rPr>
          <w:bCs/>
        </w:rPr>
      </w:pPr>
      <w:r>
        <w:rPr>
          <w:bCs/>
        </w:rPr>
        <w:t>Mõju: Teenindajakaartide taotleja ei pea enam esitama teenindajakaardi taotlusega</w:t>
      </w:r>
      <w:r w:rsidR="00EA2541">
        <w:rPr>
          <w:bCs/>
        </w:rPr>
        <w:t xml:space="preserve"> nõuetele vastavat</w:t>
      </w:r>
      <w:r>
        <w:rPr>
          <w:bCs/>
        </w:rPr>
        <w:t xml:space="preserve"> fotot</w:t>
      </w:r>
      <w:r w:rsidR="00EA2541">
        <w:rPr>
          <w:bCs/>
        </w:rPr>
        <w:t xml:space="preserve"> ning teenindajakaardi andja ei pea kontrollima foto vastavust seaduses sätestatud nõuetele. Lisaks kaob vajadus registris foto nõuetekohasele töötlemisele ning säilitamisele. Seetõttu väheneb töö- ja halduskoormus </w:t>
      </w:r>
      <w:proofErr w:type="spellStart"/>
      <w:r w:rsidR="00EA2541">
        <w:rPr>
          <w:bCs/>
        </w:rPr>
        <w:t>KOV-i</w:t>
      </w:r>
      <w:r w:rsidR="00C33322">
        <w:rPr>
          <w:bCs/>
        </w:rPr>
        <w:t>dele</w:t>
      </w:r>
      <w:proofErr w:type="spellEnd"/>
      <w:r w:rsidR="00967DF0">
        <w:rPr>
          <w:bCs/>
        </w:rPr>
        <w:t xml:space="preserve"> ja </w:t>
      </w:r>
      <w:r w:rsidR="00C33322">
        <w:rPr>
          <w:bCs/>
        </w:rPr>
        <w:t>piirkondlikele ühistranspordikeskustele</w:t>
      </w:r>
      <w:r w:rsidR="00967DF0">
        <w:rPr>
          <w:bCs/>
        </w:rPr>
        <w:t xml:space="preserve">, kui </w:t>
      </w:r>
      <w:proofErr w:type="spellStart"/>
      <w:r w:rsidR="00967DF0">
        <w:rPr>
          <w:bCs/>
        </w:rPr>
        <w:t>KOV-id</w:t>
      </w:r>
      <w:proofErr w:type="spellEnd"/>
      <w:r w:rsidR="00967DF0">
        <w:rPr>
          <w:bCs/>
        </w:rPr>
        <w:t xml:space="preserve"> on ühistranspordikeskustele andnud ÜTS § 15 lõike 2 alusel volituse teenindajakaartide andmiseks. </w:t>
      </w:r>
    </w:p>
    <w:p w14:paraId="10D9C7BB" w14:textId="77777777" w:rsidR="00EA2541" w:rsidRDefault="00EA2541" w:rsidP="0075383A">
      <w:pPr>
        <w:jc w:val="both"/>
        <w:rPr>
          <w:bCs/>
        </w:rPr>
      </w:pPr>
    </w:p>
    <w:p w14:paraId="45B06205" w14:textId="588E6129" w:rsidR="00EA2541" w:rsidRDefault="00EA2541" w:rsidP="0075383A">
      <w:pPr>
        <w:jc w:val="both"/>
      </w:pPr>
      <w:r>
        <w:rPr>
          <w:bCs/>
        </w:rPr>
        <w:t xml:space="preserve">Muudatus (eelnõu </w:t>
      </w:r>
      <w:r>
        <w:t>§ 1 punktiga 2): MTR-</w:t>
      </w:r>
      <w:proofErr w:type="spellStart"/>
      <w:r>
        <w:t>is</w:t>
      </w:r>
      <w:proofErr w:type="spellEnd"/>
      <w:r>
        <w:t xml:space="preserve"> avaldatavate andmete loetelust jäetakse välja nõue avaldada sõidukijuhi </w:t>
      </w:r>
      <w:commentRangeStart w:id="32"/>
      <w:r>
        <w:t>pilt</w:t>
      </w:r>
      <w:commentRangeEnd w:id="32"/>
      <w:r w:rsidR="008C722C">
        <w:rPr>
          <w:rStyle w:val="Kommentaariviide"/>
        </w:rPr>
        <w:commentReference w:id="32"/>
      </w:r>
      <w:r>
        <w:t>.</w:t>
      </w:r>
    </w:p>
    <w:p w14:paraId="619F3EAF" w14:textId="6ACF8410" w:rsidR="00EA2541" w:rsidRDefault="00EA2541" w:rsidP="00EA2541">
      <w:pPr>
        <w:jc w:val="both"/>
        <w:rPr>
          <w:bCs/>
        </w:rPr>
      </w:pPr>
      <w:r>
        <w:rPr>
          <w:bCs/>
        </w:rPr>
        <w:t>Valdkond: mõju teenindajakaardi omanikele, riigiasutustele ja kohaliku omavalitsuse korraldusele.</w:t>
      </w:r>
    </w:p>
    <w:p w14:paraId="3534AB06" w14:textId="4203EF40" w:rsidR="00EA2541" w:rsidRDefault="00EA2541" w:rsidP="00EA2541">
      <w:pPr>
        <w:jc w:val="both"/>
        <w:rPr>
          <w:bCs/>
        </w:rPr>
      </w:pPr>
      <w:r>
        <w:rPr>
          <w:bCs/>
        </w:rPr>
        <w:t xml:space="preserve">Mõju: </w:t>
      </w:r>
      <w:r w:rsidR="008300A0">
        <w:rPr>
          <w:bCs/>
        </w:rPr>
        <w:t>Edaspidi ei avalikustata teenindajakaardi omaniku fotot.</w:t>
      </w:r>
      <w:r w:rsidR="00967DF0">
        <w:rPr>
          <w:bCs/>
        </w:rPr>
        <w:t xml:space="preserve"> </w:t>
      </w:r>
      <w:r w:rsidR="00967DF0" w:rsidRPr="00967DF0">
        <w:rPr>
          <w:bCs/>
        </w:rPr>
        <w:t>Isiku foto eemaldamine toob kaasa isiku privaatsuse suurenemise. N</w:t>
      </w:r>
      <w:r w:rsidR="00967DF0">
        <w:rPr>
          <w:bCs/>
        </w:rPr>
        <w:t>äiteks</w:t>
      </w:r>
      <w:r w:rsidR="00967DF0" w:rsidRPr="00967DF0">
        <w:rPr>
          <w:bCs/>
        </w:rPr>
        <w:t xml:space="preserve"> vähendab foto eemaldamine riski, et taksojuhid satuvad soovimatu tähelepanu ohvriks, mis võib </w:t>
      </w:r>
      <w:r w:rsidR="00967DF0">
        <w:rPr>
          <w:bCs/>
        </w:rPr>
        <w:t>i</w:t>
      </w:r>
      <w:r w:rsidR="00967DF0" w:rsidRPr="00967DF0">
        <w:rPr>
          <w:bCs/>
        </w:rPr>
        <w:t>nternetis või avalikus ruumis t</w:t>
      </w:r>
      <w:r w:rsidR="00967DF0">
        <w:rPr>
          <w:bCs/>
        </w:rPr>
        <w:t>ähendada</w:t>
      </w:r>
      <w:r w:rsidR="00967DF0" w:rsidRPr="00967DF0">
        <w:rPr>
          <w:bCs/>
        </w:rPr>
        <w:t xml:space="preserve"> isikuandmete väärkasutust. </w:t>
      </w:r>
      <w:commentRangeStart w:id="33"/>
      <w:commentRangeStart w:id="34"/>
      <w:r w:rsidR="00967DF0" w:rsidRPr="00967DF0">
        <w:rPr>
          <w:bCs/>
        </w:rPr>
        <w:t>Negatiivne mõju seisneb selles, et järe</w:t>
      </w:r>
      <w:r w:rsidR="00967DF0">
        <w:rPr>
          <w:bCs/>
        </w:rPr>
        <w:t xml:space="preserve">levalveasutustel </w:t>
      </w:r>
      <w:r w:rsidR="00967DF0" w:rsidRPr="00967DF0">
        <w:rPr>
          <w:bCs/>
        </w:rPr>
        <w:t xml:space="preserve">on keerulisem </w:t>
      </w:r>
      <w:r w:rsidR="00967DF0">
        <w:rPr>
          <w:bCs/>
        </w:rPr>
        <w:t xml:space="preserve">isikuid </w:t>
      </w:r>
      <w:r w:rsidR="00967DF0" w:rsidRPr="00967DF0">
        <w:rPr>
          <w:bCs/>
        </w:rPr>
        <w:t>tuvastada</w:t>
      </w:r>
      <w:r w:rsidR="00967DF0">
        <w:rPr>
          <w:bCs/>
        </w:rPr>
        <w:t xml:space="preserve"> </w:t>
      </w:r>
      <w:r w:rsidR="00967DF0" w:rsidRPr="00967DF0">
        <w:rPr>
          <w:bCs/>
        </w:rPr>
        <w:t>ning see muudab järelevalve</w:t>
      </w:r>
      <w:r w:rsidR="00967DF0">
        <w:rPr>
          <w:bCs/>
        </w:rPr>
        <w:t xml:space="preserve"> tööülesannete täitmise</w:t>
      </w:r>
      <w:r w:rsidR="00967DF0" w:rsidRPr="00967DF0">
        <w:rPr>
          <w:bCs/>
        </w:rPr>
        <w:t xml:space="preserve"> aeganõudvamaks. Ka </w:t>
      </w:r>
      <w:r w:rsidR="00967DF0">
        <w:rPr>
          <w:bCs/>
        </w:rPr>
        <w:t xml:space="preserve">taksoteenust kasutatavatel </w:t>
      </w:r>
      <w:r w:rsidR="00967DF0" w:rsidRPr="00967DF0">
        <w:rPr>
          <w:bCs/>
        </w:rPr>
        <w:t>klientidel võib olla raskem veenduda, et taksojuht on tegelikult see</w:t>
      </w:r>
      <w:r w:rsidR="00967DF0">
        <w:rPr>
          <w:bCs/>
        </w:rPr>
        <w:t xml:space="preserve"> sama isik, </w:t>
      </w:r>
      <w:r w:rsidR="00967DF0" w:rsidRPr="00967DF0">
        <w:rPr>
          <w:bCs/>
        </w:rPr>
        <w:t>kellele teenindajakaart on väljastatud.</w:t>
      </w:r>
      <w:commentRangeStart w:id="35"/>
      <w:del w:id="36" w:author="Maarja-Liis Lall - JUSTDIGI" w:date="2025-08-26T10:21:00Z" w16du:dateUtc="2025-08-26T07:21:00Z">
        <w:r w:rsidR="00967DF0" w:rsidRPr="00967DF0" w:rsidDel="00AE6C71">
          <w:rPr>
            <w:bCs/>
          </w:rPr>
          <w:delText xml:space="preserve"> </w:delText>
        </w:r>
        <w:r w:rsidR="008300A0" w:rsidDel="00AE6C71">
          <w:rPr>
            <w:bCs/>
          </w:rPr>
          <w:delText xml:space="preserve">  </w:delText>
        </w:r>
        <w:commentRangeEnd w:id="33"/>
        <w:r w:rsidR="00681D03" w:rsidDel="00AE6C71">
          <w:rPr>
            <w:rStyle w:val="Kommentaariviide"/>
          </w:rPr>
          <w:commentReference w:id="33"/>
        </w:r>
      </w:del>
      <w:commentRangeEnd w:id="35"/>
      <w:r w:rsidR="00AE6C71">
        <w:rPr>
          <w:rStyle w:val="Kommentaariviide"/>
        </w:rPr>
        <w:commentReference w:id="35"/>
      </w:r>
      <w:commentRangeEnd w:id="34"/>
      <w:r w:rsidR="00B63D66">
        <w:rPr>
          <w:rStyle w:val="Kommentaariviide"/>
        </w:rPr>
        <w:commentReference w:id="34"/>
      </w:r>
    </w:p>
    <w:p w14:paraId="631A1B9D" w14:textId="77777777" w:rsidR="00EA2541" w:rsidRDefault="00EA2541" w:rsidP="00EA2541">
      <w:pPr>
        <w:jc w:val="both"/>
        <w:rPr>
          <w:bCs/>
        </w:rPr>
      </w:pPr>
    </w:p>
    <w:p w14:paraId="3B600E74" w14:textId="28A56A78" w:rsidR="00EA2541" w:rsidRDefault="00EA2541" w:rsidP="00EA2541">
      <w:pPr>
        <w:jc w:val="both"/>
        <w:rPr>
          <w:bCs/>
        </w:rPr>
      </w:pPr>
      <w:r w:rsidRPr="00492566">
        <w:t>Muudatus</w:t>
      </w:r>
      <w:r>
        <w:t xml:space="preserve"> (eelnõu § 1 punkt</w:t>
      </w:r>
      <w:r w:rsidR="008965AB">
        <w:t>idega</w:t>
      </w:r>
      <w:r>
        <w:t xml:space="preserve"> 3</w:t>
      </w:r>
      <w:r w:rsidR="008965AB">
        <w:t xml:space="preserve"> ja 4</w:t>
      </w:r>
      <w:r>
        <w:t xml:space="preserve">): muudetakse ühistranspordiregistri andmete koosseisu, mille tulemusel </w:t>
      </w:r>
      <w:r w:rsidR="008965AB">
        <w:t>ei peeta ühistranspordiregistris enam arvestust teenindajakaartide üle.</w:t>
      </w:r>
    </w:p>
    <w:p w14:paraId="6F1758CC" w14:textId="57FC3A0F" w:rsidR="00EA2541" w:rsidRDefault="00EA2541" w:rsidP="00EA2541">
      <w:pPr>
        <w:jc w:val="both"/>
        <w:rPr>
          <w:bCs/>
        </w:rPr>
      </w:pPr>
      <w:r>
        <w:rPr>
          <w:bCs/>
        </w:rPr>
        <w:t>Valdkond: mõju riigiasutustele ja kohaliku omavalitsuse korraldusele.</w:t>
      </w:r>
    </w:p>
    <w:p w14:paraId="53B24D1C" w14:textId="2B700DF7" w:rsidR="00EA2541" w:rsidRDefault="00EA2541" w:rsidP="00EA2541">
      <w:pPr>
        <w:jc w:val="both"/>
        <w:rPr>
          <w:bCs/>
        </w:rPr>
      </w:pPr>
      <w:r>
        <w:rPr>
          <w:bCs/>
        </w:rPr>
        <w:lastRenderedPageBreak/>
        <w:t xml:space="preserve">Mõju: </w:t>
      </w:r>
      <w:r w:rsidR="008965AB">
        <w:rPr>
          <w:bCs/>
        </w:rPr>
        <w:t>Mõju on positiivne riigiasutuste ja omavalitsuse korraldusele, kuna kõik taksoveoga seotud dokumendid ja andmed (taksoveoluba, teenindajakaart ning sõidukikaart) on leitavad ühest registrist.</w:t>
      </w:r>
    </w:p>
    <w:p w14:paraId="68162806" w14:textId="77777777" w:rsidR="00EA2541" w:rsidRDefault="00EA2541" w:rsidP="00EA2541">
      <w:pPr>
        <w:jc w:val="both"/>
        <w:rPr>
          <w:bCs/>
        </w:rPr>
      </w:pPr>
    </w:p>
    <w:p w14:paraId="4A644E82" w14:textId="7FF45ECE" w:rsidR="008965AB" w:rsidRDefault="008965AB" w:rsidP="008965AB">
      <w:pPr>
        <w:jc w:val="both"/>
        <w:rPr>
          <w:bCs/>
        </w:rPr>
      </w:pPr>
      <w:r>
        <w:rPr>
          <w:bCs/>
        </w:rPr>
        <w:t>Muudatus (</w:t>
      </w:r>
      <w:r>
        <w:t xml:space="preserve">eelnõu § 1 punktidega 5 ja 6): teenindajakaardi andja ei pea enam esitama teenindajakaartidega seotud andmeid ühistranspordiregistrisse, vaid MTR-i. </w:t>
      </w:r>
    </w:p>
    <w:p w14:paraId="05249F61" w14:textId="77777777" w:rsidR="008965AB" w:rsidRDefault="008965AB" w:rsidP="008965AB">
      <w:pPr>
        <w:jc w:val="both"/>
        <w:rPr>
          <w:bCs/>
        </w:rPr>
      </w:pPr>
      <w:r>
        <w:rPr>
          <w:bCs/>
        </w:rPr>
        <w:t>Valdkond: mõju riigiasutustele ja kohaliku omavalitsuse korraldusele.</w:t>
      </w:r>
    </w:p>
    <w:p w14:paraId="1A242545" w14:textId="2088970E" w:rsidR="00D4646B" w:rsidRDefault="008965AB" w:rsidP="008965AB">
      <w:pPr>
        <w:jc w:val="both"/>
      </w:pPr>
      <w:r>
        <w:t>Mõju: Edaspidi on kõik taksoveoga seotud dokumendid ja andmed leitavad ühest registrist</w:t>
      </w:r>
      <w:r w:rsidR="00D4646B">
        <w:t>.</w:t>
      </w:r>
      <w:commentRangeStart w:id="37"/>
      <w:ins w:id="38" w:author="Maarja-Liis Lall - JUSTDIGI" w:date="2025-08-26T10:16:00Z" w16du:dateUtc="2025-08-26T07:16:00Z">
        <w:r w:rsidR="008A6165">
          <w:t xml:space="preserve"> </w:t>
        </w:r>
      </w:ins>
      <w:commentRangeEnd w:id="37"/>
      <w:ins w:id="39" w:author="Maarja-Liis Lall - JUSTDIGI" w:date="2025-08-26T10:17:00Z" w16du:dateUtc="2025-08-26T07:17:00Z">
        <w:r w:rsidR="008A6165">
          <w:rPr>
            <w:rStyle w:val="Kommentaariviide"/>
          </w:rPr>
          <w:commentReference w:id="37"/>
        </w:r>
      </w:ins>
      <w:r w:rsidR="00D4646B">
        <w:t xml:space="preserve">See lihtsustab teenindajakaartide andjate tööd ja otsuste tegemist, kuna kõik andmed on kättesaadavad ühest registrist. Samuti välditakse seeläbi olukorda, kus liidetus kahe erineva registri vahel ei tööta ja andmeid ei liigu ühest registrist teise. Seeläbi kaob vajadus hoida üleval X-tee liidestust, mistõttu tekib kulude kokkuhoid, kuna see tähendab vähem arendusvajadust, hooldust ning IT-tuge. Lisaks on muudatus oluline </w:t>
      </w:r>
      <w:commentRangeStart w:id="40"/>
      <w:r w:rsidR="00D4646B">
        <w:t>halduskoormuse</w:t>
      </w:r>
      <w:commentRangeEnd w:id="40"/>
      <w:r w:rsidR="00C60992">
        <w:rPr>
          <w:rStyle w:val="Kommentaariviide"/>
        </w:rPr>
        <w:commentReference w:id="40"/>
      </w:r>
      <w:r w:rsidR="00D4646B">
        <w:t xml:space="preserve"> vähendamisele, kuna </w:t>
      </w:r>
      <w:r>
        <w:t>teenindajakaardi andjaid ei pea edastama andmeid kahte erinevasse registrisse.</w:t>
      </w:r>
      <w:r w:rsidR="00967DF0">
        <w:t xml:space="preserve"> </w:t>
      </w:r>
      <w:commentRangeEnd w:id="31"/>
      <w:r>
        <w:rPr>
          <w:rStyle w:val="Kommentaariviide"/>
        </w:rPr>
        <w:commentReference w:id="31"/>
      </w:r>
    </w:p>
    <w:p w14:paraId="0A422B2D" w14:textId="77777777" w:rsidR="00D15566" w:rsidRDefault="00D15566" w:rsidP="00F13D02">
      <w:pPr>
        <w:jc w:val="both"/>
        <w:rPr>
          <w:b/>
          <w:bCs/>
        </w:rPr>
      </w:pPr>
    </w:p>
    <w:p w14:paraId="6F7F4CD1" w14:textId="5F4F8F88" w:rsidR="008D3F61" w:rsidRPr="00F13D02" w:rsidRDefault="008D3F61" w:rsidP="00F13D02">
      <w:pPr>
        <w:jc w:val="both"/>
      </w:pPr>
      <w:r>
        <w:rPr>
          <w:b/>
          <w:bCs/>
        </w:rPr>
        <w:t>7</w:t>
      </w:r>
      <w:r w:rsidRPr="00FA5F5B">
        <w:rPr>
          <w:rFonts w:eastAsia="MS Mincho"/>
          <w:b/>
          <w:bCs/>
          <w:lang w:eastAsia="ar-SA"/>
        </w:rPr>
        <w:t>. Seaduse rakendamisega seotud riigi ja kohaliku omavalitsuse tegevused, eeldatavad kulud ja tulud</w:t>
      </w:r>
    </w:p>
    <w:p w14:paraId="0BBA1E0F" w14:textId="77777777" w:rsidR="008610C0" w:rsidRDefault="008610C0" w:rsidP="0075383A">
      <w:pPr>
        <w:jc w:val="both"/>
        <w:rPr>
          <w:b/>
          <w:bCs/>
        </w:rPr>
      </w:pPr>
    </w:p>
    <w:p w14:paraId="0D055687" w14:textId="302798D0" w:rsidR="004A3AE4" w:rsidRDefault="0026122E" w:rsidP="004A3AE4">
      <w:pPr>
        <w:jc w:val="both"/>
      </w:pPr>
      <w:commentRangeStart w:id="41"/>
      <w:r>
        <w:t>E</w:t>
      </w:r>
      <w:r w:rsidR="008610C0">
        <w:t>elnõu</w:t>
      </w:r>
      <w:r>
        <w:t>ga kavandatavate muudatuste</w:t>
      </w:r>
      <w:r w:rsidR="008610C0" w:rsidRPr="008E4DB3">
        <w:t xml:space="preserve"> rakendamisega ei kaasne </w:t>
      </w:r>
      <w:r>
        <w:t>lisa</w:t>
      </w:r>
      <w:r w:rsidR="008610C0">
        <w:t>kulu</w:t>
      </w:r>
      <w:r>
        <w:t>sid</w:t>
      </w:r>
      <w:r w:rsidR="008610C0" w:rsidRPr="008E4DB3">
        <w:t xml:space="preserve"> riigieelarve</w:t>
      </w:r>
      <w:r>
        <w:t>st</w:t>
      </w:r>
      <w:r w:rsidR="00154891">
        <w:t xml:space="preserve">, sest </w:t>
      </w:r>
      <w:r w:rsidR="007B7D2A">
        <w:t>MTR-</w:t>
      </w:r>
      <w:proofErr w:type="spellStart"/>
      <w:r w:rsidR="007B7D2A">
        <w:t>is</w:t>
      </w:r>
      <w:proofErr w:type="spellEnd"/>
      <w:r w:rsidR="007B7D2A">
        <w:t xml:space="preserve"> </w:t>
      </w:r>
      <w:r w:rsidR="00154891">
        <w:t>on kõik vajalikud arendused tehtud ja</w:t>
      </w:r>
      <w:r w:rsidR="004A3AE4" w:rsidRPr="004A3AE4">
        <w:t xml:space="preserve"> </w:t>
      </w:r>
      <w:r w:rsidR="004A3AE4">
        <w:t>muudatusteks v</w:t>
      </w:r>
      <w:r w:rsidR="004A3AE4" w:rsidRPr="004A3AE4">
        <w:t>ajalike analüüsi-, arendus- ja juurutamistööde maksumus on hinnanguliselt 5000 eurot</w:t>
      </w:r>
      <w:r w:rsidR="004A3AE4">
        <w:t>, mis kantakse Tarbijakaitse ja Tehnilise Järelevalve ameti eelarvest.</w:t>
      </w:r>
      <w:commentRangeEnd w:id="41"/>
      <w:r w:rsidR="001A7EB4">
        <w:rPr>
          <w:rStyle w:val="Kommentaariviide"/>
        </w:rPr>
        <w:commentReference w:id="41"/>
      </w:r>
    </w:p>
    <w:p w14:paraId="6CE9755A" w14:textId="77777777" w:rsidR="004A3AE4" w:rsidRDefault="004A3AE4" w:rsidP="0075383A">
      <w:pPr>
        <w:jc w:val="both"/>
      </w:pPr>
    </w:p>
    <w:p w14:paraId="7E1FDB52" w14:textId="15370E33" w:rsidR="008610C0" w:rsidRDefault="004A3AE4" w:rsidP="0075383A">
      <w:pPr>
        <w:jc w:val="both"/>
      </w:pPr>
      <w:r>
        <w:t>T</w:t>
      </w:r>
      <w:r w:rsidR="00154891">
        <w:t>eenindajakaarte väljastavatele kohalikele omavalitsustele ei muutu menetluse käigus midagi.</w:t>
      </w:r>
      <w:r w:rsidR="00A43E60">
        <w:t xml:space="preserve"> </w:t>
      </w:r>
      <w:r w:rsidR="00A43E60" w:rsidRPr="00456828">
        <w:t>Eelnõu</w:t>
      </w:r>
      <w:r w:rsidR="00520F75">
        <w:t>ga tehtavate muudatuste</w:t>
      </w:r>
      <w:r w:rsidR="00A43E60" w:rsidRPr="00456828">
        <w:t xml:space="preserve"> </w:t>
      </w:r>
      <w:r w:rsidR="00520F75">
        <w:t xml:space="preserve">rakendamise </w:t>
      </w:r>
      <w:r w:rsidR="00A43E60" w:rsidRPr="00456828">
        <w:t xml:space="preserve">tulemusena tekib rahaline kokkuhoid, </w:t>
      </w:r>
      <w:r w:rsidR="00520F75">
        <w:t>sest</w:t>
      </w:r>
      <w:r w:rsidR="00520F75" w:rsidRPr="00456828">
        <w:t xml:space="preserve"> </w:t>
      </w:r>
      <w:r w:rsidR="00A43E60" w:rsidRPr="00456828">
        <w:t>kaob vajadus</w:t>
      </w:r>
      <w:r w:rsidR="0026122E">
        <w:t xml:space="preserve"> </w:t>
      </w:r>
      <w:r w:rsidR="00A43E60" w:rsidRPr="00456828">
        <w:t xml:space="preserve">pidada </w:t>
      </w:r>
      <w:r w:rsidR="00520F75">
        <w:t>arvestust</w:t>
      </w:r>
      <w:r w:rsidR="009F667D" w:rsidRPr="00456828">
        <w:t xml:space="preserve"> </w:t>
      </w:r>
      <w:r w:rsidR="00A43E60" w:rsidRPr="00456828">
        <w:t>teenindajakaart</w:t>
      </w:r>
      <w:r w:rsidR="00520F75">
        <w:t>ide üle</w:t>
      </w:r>
      <w:r>
        <w:t xml:space="preserve"> ühistranspordi</w:t>
      </w:r>
      <w:r w:rsidR="007D31FE">
        <w:t>r</w:t>
      </w:r>
      <w:r>
        <w:t>egistris.</w:t>
      </w:r>
    </w:p>
    <w:p w14:paraId="058A0F61" w14:textId="77777777" w:rsidR="008D3F61" w:rsidRDefault="008D3F61" w:rsidP="0075383A">
      <w:pPr>
        <w:jc w:val="both"/>
        <w:rPr>
          <w:b/>
          <w:bCs/>
        </w:rPr>
      </w:pPr>
    </w:p>
    <w:p w14:paraId="1C7CAA79" w14:textId="77777777" w:rsidR="008D3F61" w:rsidRDefault="008D3F61" w:rsidP="0075383A">
      <w:pPr>
        <w:suppressAutoHyphens/>
        <w:jc w:val="both"/>
        <w:rPr>
          <w:b/>
          <w:bCs/>
          <w:lang w:eastAsia="ar-SA"/>
        </w:rPr>
      </w:pPr>
      <w:r w:rsidRPr="00FA5F5B">
        <w:rPr>
          <w:b/>
          <w:bCs/>
          <w:lang w:eastAsia="ar-SA"/>
        </w:rPr>
        <w:t>8. Rakendusaktid</w:t>
      </w:r>
    </w:p>
    <w:p w14:paraId="2DEB67B3" w14:textId="77777777" w:rsidR="00ED01C4" w:rsidRDefault="00ED01C4" w:rsidP="0075383A">
      <w:pPr>
        <w:jc w:val="both"/>
      </w:pPr>
    </w:p>
    <w:p w14:paraId="46BCAA36" w14:textId="18CEE405" w:rsidR="008D3F61" w:rsidRPr="008D3F61" w:rsidRDefault="008D3F61" w:rsidP="0075383A">
      <w:pPr>
        <w:jc w:val="both"/>
      </w:pPr>
      <w:r>
        <w:t>Rakendusakti</w:t>
      </w:r>
      <w:r w:rsidR="00ED01C4">
        <w:t xml:space="preserve">na </w:t>
      </w:r>
      <w:r>
        <w:t xml:space="preserve">on </w:t>
      </w:r>
      <w:r w:rsidR="00ED01C4">
        <w:t xml:space="preserve">vaja muuta kehtiva </w:t>
      </w:r>
      <w:r w:rsidR="00154891">
        <w:t>Vabariigi Valitsuse 22.</w:t>
      </w:r>
      <w:r w:rsidR="007F7A4D">
        <w:t xml:space="preserve"> oktoobri </w:t>
      </w:r>
      <w:r w:rsidR="00154891">
        <w:t>2015</w:t>
      </w:r>
      <w:r w:rsidR="007F7A4D">
        <w:t xml:space="preserve">. a </w:t>
      </w:r>
      <w:r w:rsidR="00154891">
        <w:t>määrus</w:t>
      </w:r>
      <w:r w:rsidR="002579DE">
        <w:t>e</w:t>
      </w:r>
      <w:r w:rsidR="00154891">
        <w:t xml:space="preserve"> nr 106 </w:t>
      </w:r>
      <w:r w:rsidR="007F7A4D">
        <w:t>„</w:t>
      </w:r>
      <w:r w:rsidR="00ED01C4">
        <w:t>Riikliku ühistranspordiregistri põhimäärus</w:t>
      </w:r>
      <w:r w:rsidR="007F7A4D">
        <w:t>“</w:t>
      </w:r>
      <w:r w:rsidR="002579DE">
        <w:t xml:space="preserve"> norme, kus on reguleeritud teenindajakaartidega seonduv</w:t>
      </w:r>
      <w:r w:rsidR="0026122E">
        <w:t>, jättes</w:t>
      </w:r>
      <w:r w:rsidR="00154891">
        <w:t xml:space="preserve"> </w:t>
      </w:r>
      <w:r w:rsidR="002579DE">
        <w:t xml:space="preserve">selle põhimäärusest välja. </w:t>
      </w:r>
      <w:r w:rsidR="00A418DE">
        <w:t xml:space="preserve">Rakendusakti kavand on seletuskirja lisas 1. </w:t>
      </w:r>
    </w:p>
    <w:p w14:paraId="373A6024" w14:textId="77777777" w:rsidR="008D3F61" w:rsidRDefault="008D3F61" w:rsidP="0075383A">
      <w:pPr>
        <w:jc w:val="both"/>
        <w:rPr>
          <w:b/>
          <w:bCs/>
        </w:rPr>
      </w:pPr>
    </w:p>
    <w:p w14:paraId="6AF26B0D" w14:textId="67CFD28C" w:rsidR="008610C0" w:rsidRDefault="008D3F61" w:rsidP="0075383A">
      <w:pPr>
        <w:jc w:val="both"/>
        <w:rPr>
          <w:b/>
          <w:bCs/>
        </w:rPr>
      </w:pPr>
      <w:r w:rsidRPr="1E000195">
        <w:rPr>
          <w:b/>
          <w:bCs/>
        </w:rPr>
        <w:t>9</w:t>
      </w:r>
      <w:r w:rsidR="008610C0" w:rsidRPr="1E000195">
        <w:rPr>
          <w:b/>
          <w:bCs/>
        </w:rPr>
        <w:t>. Seaduse jõustumine</w:t>
      </w:r>
    </w:p>
    <w:p w14:paraId="7101C99B" w14:textId="77777777" w:rsidR="008610C0" w:rsidRPr="002D6483" w:rsidRDefault="008610C0" w:rsidP="0075383A">
      <w:pPr>
        <w:jc w:val="both"/>
        <w:rPr>
          <w:b/>
          <w:bCs/>
        </w:rPr>
      </w:pPr>
    </w:p>
    <w:p w14:paraId="3A0E0D14" w14:textId="1E112548" w:rsidR="008D3F61" w:rsidRPr="00550FD3" w:rsidRDefault="00A22176" w:rsidP="1E000195">
      <w:pPr>
        <w:jc w:val="both"/>
        <w:rPr>
          <w:rFonts w:ascii="Segoe UI" w:hAnsi="Segoe UI" w:cs="Segoe UI"/>
          <w:sz w:val="18"/>
          <w:szCs w:val="18"/>
          <w:lang w:eastAsia="et-EE"/>
        </w:rPr>
      </w:pPr>
      <w:r>
        <w:t>S</w:t>
      </w:r>
      <w:r w:rsidR="008D3F61">
        <w:t>eadus jõustub 202</w:t>
      </w:r>
      <w:r w:rsidR="00154891">
        <w:t>6</w:t>
      </w:r>
      <w:r w:rsidR="008D3F61">
        <w:t>. aasta 1. jaanuaril.</w:t>
      </w:r>
      <w:r w:rsidR="002579DE">
        <w:t xml:space="preserve"> </w:t>
      </w:r>
      <w:commentRangeStart w:id="42"/>
      <w:r w:rsidR="002579DE">
        <w:t>Kavandatud jõustumisaeg on piisav tehniliste eeltööde teostamiseks ning muudetud normidega tutvumiseks.</w:t>
      </w:r>
      <w:commentRangeStart w:id="43"/>
      <w:del w:id="44" w:author="Maarja-Liis Lall - JUSTDIGI" w:date="2025-08-25T10:41:00Z">
        <w:r w:rsidDel="002579DE">
          <w:delText xml:space="preserve"> </w:delText>
        </w:r>
      </w:del>
      <w:commentRangeEnd w:id="42"/>
      <w:r>
        <w:rPr>
          <w:rStyle w:val="Kommentaariviide"/>
        </w:rPr>
        <w:commentReference w:id="42"/>
      </w:r>
      <w:commentRangeEnd w:id="43"/>
      <w:r>
        <w:rPr>
          <w:rStyle w:val="Kommentaariviide"/>
        </w:rPr>
        <w:commentReference w:id="43"/>
      </w:r>
    </w:p>
    <w:p w14:paraId="12165AC7" w14:textId="77777777" w:rsidR="008610C0" w:rsidRDefault="008610C0" w:rsidP="0075383A">
      <w:pPr>
        <w:jc w:val="both"/>
      </w:pPr>
    </w:p>
    <w:p w14:paraId="34742925" w14:textId="77777777" w:rsidR="00D4646B" w:rsidRDefault="008D3F61" w:rsidP="0075383A">
      <w:pPr>
        <w:jc w:val="both"/>
        <w:rPr>
          <w:b/>
          <w:bCs/>
        </w:rPr>
      </w:pPr>
      <w:r w:rsidRPr="1E000195">
        <w:rPr>
          <w:b/>
          <w:bCs/>
        </w:rPr>
        <w:t>10</w:t>
      </w:r>
      <w:r w:rsidR="008610C0" w:rsidRPr="1E000195">
        <w:rPr>
          <w:b/>
          <w:bCs/>
        </w:rPr>
        <w:t>. Eelnõu kooskõlastamine, huvirühmade kaasamine ja avalik konsultatsioon</w:t>
      </w:r>
    </w:p>
    <w:p w14:paraId="32C7CEA4" w14:textId="77777777" w:rsidR="00D4646B" w:rsidRDefault="00D4646B" w:rsidP="0075383A">
      <w:pPr>
        <w:jc w:val="both"/>
        <w:rPr>
          <w:b/>
          <w:bCs/>
        </w:rPr>
      </w:pPr>
    </w:p>
    <w:p w14:paraId="07C8A2DC" w14:textId="675B408A" w:rsidR="00A22176" w:rsidRDefault="008610C0" w:rsidP="0075383A">
      <w:pPr>
        <w:jc w:val="both"/>
      </w:pPr>
      <w:r w:rsidRPr="008E4DB3">
        <w:t>Eelnõu esitat</w:t>
      </w:r>
      <w:r w:rsidR="00731677">
        <w:t>i</w:t>
      </w:r>
      <w:r w:rsidRPr="008E4DB3">
        <w:t xml:space="preserve"> eelnõude infosüsteemi EIS kaudu kooskõlastamisek</w:t>
      </w:r>
      <w:r w:rsidR="00154891">
        <w:t>s</w:t>
      </w:r>
      <w:r w:rsidR="00A817A0">
        <w:t xml:space="preserve"> Majandus- ja Kommunikatsiooniministeeriumile </w:t>
      </w:r>
      <w:r w:rsidR="00520F75">
        <w:t xml:space="preserve">ning </w:t>
      </w:r>
      <w:r w:rsidR="00A817A0">
        <w:t>Kliimaministeeriumile</w:t>
      </w:r>
      <w:r w:rsidR="009A2075">
        <w:t>.</w:t>
      </w:r>
      <w:r w:rsidR="00154891">
        <w:t xml:space="preserve"> </w:t>
      </w:r>
    </w:p>
    <w:p w14:paraId="0AEE7055" w14:textId="77777777" w:rsidR="00A22176" w:rsidRDefault="00A22176" w:rsidP="0075383A">
      <w:pPr>
        <w:jc w:val="both"/>
      </w:pPr>
    </w:p>
    <w:p w14:paraId="27B87EED" w14:textId="2E7F3F47" w:rsidR="00453603" w:rsidRDefault="00154891" w:rsidP="0075383A">
      <w:pPr>
        <w:jc w:val="both"/>
      </w:pPr>
      <w:r>
        <w:t>Eelnõu esitat</w:t>
      </w:r>
      <w:r w:rsidR="00731677">
        <w:t>i</w:t>
      </w:r>
      <w:r>
        <w:t xml:space="preserve"> arvamuse avaldamiseks </w:t>
      </w:r>
      <w:r w:rsidR="00731677">
        <w:t xml:space="preserve">Tarbijakaitse ja Tehnilise Järelevalve Ametile, </w:t>
      </w:r>
      <w:r>
        <w:t xml:space="preserve">Eesti Linnade ja Valdade Liidule ning </w:t>
      </w:r>
      <w:r w:rsidR="00731677">
        <w:t xml:space="preserve">kõigile </w:t>
      </w:r>
      <w:r w:rsidR="7B966A4F">
        <w:t>üheksale</w:t>
      </w:r>
      <w:r w:rsidR="00731677">
        <w:t xml:space="preserve"> ühistranspordikeskusele (</w:t>
      </w:r>
      <w:r>
        <w:t>Põhja-Eesti</w:t>
      </w:r>
      <w:r w:rsidR="00731677">
        <w:t>, Ida-Virumaa, Järvamaa, Jõgevamaa, Tartumaa, Kagu, Valgamaa, Viljandi</w:t>
      </w:r>
      <w:r>
        <w:t xml:space="preserve"> ja Pärnumaa</w:t>
      </w:r>
      <w:r w:rsidR="00731677">
        <w:t xml:space="preserve">) ja </w:t>
      </w:r>
      <w:r w:rsidR="573CF82B">
        <w:t>kahele</w:t>
      </w:r>
      <w:r w:rsidR="00731677">
        <w:t xml:space="preserve"> vallale (Saaremaa ja Hiiumaa)</w:t>
      </w:r>
      <w:r>
        <w:t>.</w:t>
      </w:r>
    </w:p>
    <w:p w14:paraId="0CEA4C21" w14:textId="77777777" w:rsidR="00731677" w:rsidRDefault="00731677" w:rsidP="0075383A">
      <w:pPr>
        <w:jc w:val="both"/>
      </w:pPr>
    </w:p>
    <w:p w14:paraId="7030172E" w14:textId="434D745B" w:rsidR="00032112" w:rsidRDefault="00032112" w:rsidP="0075383A">
      <w:pPr>
        <w:jc w:val="both"/>
      </w:pPr>
      <w:r>
        <w:t>Kliimaministeerium kooskõlastas eelnõu märkusteta</w:t>
      </w:r>
      <w:r w:rsidR="000E1064">
        <w:t xml:space="preserve">. </w:t>
      </w:r>
      <w:r w:rsidR="0096038F">
        <w:t xml:space="preserve">Ettepanekud ja märkused esitasid </w:t>
      </w:r>
      <w:r w:rsidR="000E1064">
        <w:t>Tarbijakaitse ja Tehnilise Järelevalve Amet ning Eesti Linnade ja Valdade Liit.</w:t>
      </w:r>
      <w:r w:rsidR="006D62B9">
        <w:t xml:space="preserve"> </w:t>
      </w:r>
      <w:commentRangeStart w:id="45"/>
      <w:r w:rsidR="00FE75F2">
        <w:t>Majandus</w:t>
      </w:r>
      <w:commentRangeStart w:id="46"/>
      <w:del w:id="47" w:author="Maarja-Liis Lall - JUSTDIGI" w:date="2025-08-25T10:42:00Z">
        <w:r w:rsidDel="00032112">
          <w:delText xml:space="preserve"> </w:delText>
        </w:r>
      </w:del>
      <w:commentRangeEnd w:id="46"/>
      <w:r>
        <w:rPr>
          <w:rStyle w:val="Kommentaariviide"/>
        </w:rPr>
        <w:commentReference w:id="46"/>
      </w:r>
      <w:r w:rsidR="00FE75F2">
        <w:t>– ja Kommunikatsiooniministeerium</w:t>
      </w:r>
      <w:r w:rsidR="00A93CDD">
        <w:t xml:space="preserve"> ettepanekuid ega märkusi ei esitanud.</w:t>
      </w:r>
      <w:r w:rsidR="00FE75F2">
        <w:t xml:space="preserve"> </w:t>
      </w:r>
      <w:commentRangeEnd w:id="45"/>
      <w:r>
        <w:rPr>
          <w:rStyle w:val="Kommentaariviide"/>
        </w:rPr>
        <w:commentReference w:id="45"/>
      </w:r>
      <w:r w:rsidR="00653FC2">
        <w:t>Eelnõu kohta tehtud märkuste ja ettepanekutega arvestamise ning mittearvestamise tabel on seletuskirja lisas</w:t>
      </w:r>
      <w:r w:rsidR="00A418DE">
        <w:t xml:space="preserve"> 2</w:t>
      </w:r>
      <w:r w:rsidR="00653FC2">
        <w:t>.</w:t>
      </w:r>
    </w:p>
    <w:p w14:paraId="199534A6" w14:textId="77777777" w:rsidR="00D4646B" w:rsidRDefault="00D4646B" w:rsidP="0075383A">
      <w:pPr>
        <w:jc w:val="both"/>
      </w:pPr>
    </w:p>
    <w:p w14:paraId="6FD5876D" w14:textId="77777777" w:rsidR="00CD656D" w:rsidRDefault="00A42B98" w:rsidP="00A42B98">
      <w:pPr>
        <w:keepNext/>
        <w:keepLines/>
        <w:suppressLineNumbers/>
        <w:rPr>
          <w:szCs w:val="20"/>
        </w:rPr>
      </w:pPr>
      <w:r>
        <w:rPr>
          <w:szCs w:val="20"/>
        </w:rPr>
        <w:t>___________________________________________________________________________</w:t>
      </w:r>
    </w:p>
    <w:p w14:paraId="7A372E73" w14:textId="78FF41DD" w:rsidR="00CD656D" w:rsidRPr="00115844" w:rsidRDefault="00CD656D" w:rsidP="00CD656D">
      <w:pPr>
        <w:jc w:val="both"/>
        <w:rPr>
          <w:bCs/>
        </w:rPr>
      </w:pPr>
      <w:r w:rsidRPr="00115844">
        <w:rPr>
          <w:bCs/>
        </w:rPr>
        <w:t>Algatab Vabariigi Valitsus ……………. 202</w:t>
      </w:r>
      <w:r>
        <w:rPr>
          <w:bCs/>
        </w:rPr>
        <w:t>5</w:t>
      </w:r>
      <w:r w:rsidRPr="00115844">
        <w:rPr>
          <w:bCs/>
        </w:rPr>
        <w:t>. a</w:t>
      </w:r>
    </w:p>
    <w:p w14:paraId="31FDEF6F" w14:textId="77777777" w:rsidR="00CD656D" w:rsidRPr="00115844" w:rsidRDefault="00CD656D" w:rsidP="00CD656D">
      <w:pPr>
        <w:jc w:val="both"/>
        <w:rPr>
          <w:bCs/>
        </w:rPr>
      </w:pPr>
    </w:p>
    <w:p w14:paraId="75D74053" w14:textId="77777777" w:rsidR="00CD656D" w:rsidRPr="00115844" w:rsidRDefault="00CD656D" w:rsidP="3E786966">
      <w:pPr>
        <w:jc w:val="both"/>
      </w:pPr>
      <w:commentRangeStart w:id="48"/>
      <w:r>
        <w:t>Vabariigi Valitsuse nimel</w:t>
      </w:r>
      <w:commentRangeEnd w:id="48"/>
      <w:r>
        <w:rPr>
          <w:rStyle w:val="Kommentaariviide"/>
        </w:rPr>
        <w:commentReference w:id="48"/>
      </w:r>
    </w:p>
    <w:p w14:paraId="5DCBA989" w14:textId="77777777" w:rsidR="00CD656D" w:rsidRPr="00115844" w:rsidRDefault="00CD656D" w:rsidP="00CD656D">
      <w:pPr>
        <w:jc w:val="both"/>
        <w:rPr>
          <w:bCs/>
        </w:rPr>
      </w:pPr>
    </w:p>
    <w:p w14:paraId="6933D07F" w14:textId="77777777" w:rsidR="00CD656D" w:rsidRPr="00115844" w:rsidRDefault="00CD656D" w:rsidP="00CD656D">
      <w:pPr>
        <w:jc w:val="both"/>
        <w:rPr>
          <w:bCs/>
        </w:rPr>
      </w:pPr>
      <w:r w:rsidRPr="00115844">
        <w:rPr>
          <w:bCs/>
        </w:rPr>
        <w:t>(allkirjastatud digitaalselt)</w:t>
      </w:r>
    </w:p>
    <w:p w14:paraId="2EB80ABB" w14:textId="3CF721B9" w:rsidR="00A42B98" w:rsidRDefault="00A42B98" w:rsidP="00A42B98">
      <w:pPr>
        <w:keepNext/>
        <w:keepLines/>
        <w:suppressLineNumbers/>
        <w:rPr>
          <w:szCs w:val="20"/>
        </w:rPr>
      </w:pPr>
      <w:r w:rsidRPr="001D7335">
        <w:rPr>
          <w:szCs w:val="20"/>
        </w:rPr>
        <w:t xml:space="preserve"> </w:t>
      </w:r>
    </w:p>
    <w:p w14:paraId="0FB445E3" w14:textId="77777777" w:rsidR="00A42B98" w:rsidRDefault="00A42B98" w:rsidP="00A42B98">
      <w:pPr>
        <w:keepNext/>
        <w:keepLines/>
        <w:suppressLineNumbers/>
        <w:rPr>
          <w:szCs w:val="20"/>
        </w:rPr>
      </w:pPr>
    </w:p>
    <w:p w14:paraId="110601D1" w14:textId="2906305B" w:rsidR="00552208" w:rsidRDefault="00552208" w:rsidP="0075383A">
      <w:pPr>
        <w:jc w:val="both"/>
      </w:pPr>
    </w:p>
    <w:sectPr w:rsidR="00552208" w:rsidSect="00A93CDD">
      <w:footerReference w:type="default" r:id="rId14"/>
      <w:pgSz w:w="11906" w:h="16838"/>
      <w:pgMar w:top="1134" w:right="1134" w:bottom="1134" w:left="170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Maarja-Liis Lall - JUSTDIGI" w:date="2025-08-25T12:53:00Z" w:initials="MJ">
    <w:p w14:paraId="32BF724A" w14:textId="71824133" w:rsidR="00AE6C71" w:rsidRDefault="00AE6C71">
      <w:pPr>
        <w:pStyle w:val="Kommentaaritekst"/>
      </w:pPr>
      <w:r>
        <w:rPr>
          <w:rStyle w:val="Kommentaariviide"/>
        </w:rPr>
        <w:annotationRef/>
      </w:r>
      <w:r w:rsidRPr="038EF249">
        <w:t>Palume see ka vormistada Times New Roman, 12 pt.</w:t>
      </w:r>
    </w:p>
  </w:comment>
  <w:comment w:id="1" w:author="Maarja-Liis Lall - JUSTDIGI" w:date="2025-08-25T12:55:00Z" w:initials="MJ">
    <w:p w14:paraId="15A3D812" w14:textId="7ED06AF9" w:rsidR="00AE6C71" w:rsidRDefault="00AE6C71">
      <w:pPr>
        <w:pStyle w:val="Kommentaaritekst"/>
      </w:pPr>
      <w:r>
        <w:rPr>
          <w:rStyle w:val="Kommentaariviide"/>
        </w:rPr>
        <w:annotationRef/>
      </w:r>
      <w:r w:rsidRPr="551E4294">
        <w:t xml:space="preserve">Palume pealkiri vormistada 16 punkti suurusega (vastavalt 4. punktile Riigikogu juhatuse 10.04.2014. a otsusega nr 70 kehtestatud eelnõu ja seletuskirja vormistamise juhendile, kättesaadav </w:t>
      </w:r>
      <w:hyperlink r:id="rId1">
        <w:r w:rsidRPr="35B645CC">
          <w:rPr>
            <w:rStyle w:val="Hperlink"/>
          </w:rPr>
          <w:t>Eelnõu ja seletuskirja vormistamise juhend.pdf</w:t>
        </w:r>
      </w:hyperlink>
      <w:r w:rsidRPr="58021602">
        <w:t>)</w:t>
      </w:r>
    </w:p>
  </w:comment>
  <w:comment w:id="2" w:author="Maarja-Liis Lall - JUSTDIGI" w:date="2025-08-25T13:06:00Z" w:initials="MJ">
    <w:p w14:paraId="78509E69" w14:textId="11D19F02" w:rsidR="00AE6C71" w:rsidRDefault="00AE6C71">
      <w:pPr>
        <w:pStyle w:val="Kommentaaritekst"/>
      </w:pPr>
      <w:r>
        <w:rPr>
          <w:rStyle w:val="Kommentaariviide"/>
        </w:rPr>
        <w:annotationRef/>
      </w:r>
      <w:r w:rsidRPr="11989155">
        <w:t>Kuivõrd muudatusi on mitmeid, oleks parem siin sõnastus: "Eelnõuga kavandatavate muudatuste eesmärk on ..."</w:t>
      </w:r>
    </w:p>
  </w:comment>
  <w:comment w:id="4" w:author="Maarja-Liis Lall - JUSTDIGI" w:date="2025-08-25T13:09:00Z" w:initials="MJ">
    <w:p w14:paraId="254991B4" w14:textId="3F674D4A" w:rsidR="00AE6C71" w:rsidRDefault="00AE6C71">
      <w:pPr>
        <w:pStyle w:val="Kommentaaritekst"/>
      </w:pPr>
      <w:r>
        <w:rPr>
          <w:rStyle w:val="Kommentaariviide"/>
        </w:rPr>
        <w:annotationRef/>
      </w:r>
      <w:r w:rsidRPr="7AB22639">
        <w:t>Sama, mis eelmine kommentaar</w:t>
      </w:r>
    </w:p>
  </w:comment>
  <w:comment w:id="5" w:author="Maarja-Liis Lall - JUSTDIGI" w:date="2025-08-25T13:10:00Z" w:initials="MJ">
    <w:p w14:paraId="1FDBCD37" w14:textId="2D65A73E" w:rsidR="00AE6C71" w:rsidRDefault="00AE6C71">
      <w:pPr>
        <w:pStyle w:val="Kommentaaritekst"/>
      </w:pPr>
      <w:r>
        <w:rPr>
          <w:rStyle w:val="Kommentaariviide"/>
        </w:rPr>
        <w:annotationRef/>
      </w:r>
      <w:r w:rsidRPr="2C0341E0">
        <w:t>Kordab eelmist lauset. Pakume välja, et jätta see lause alles, aga kustutada eelmise lause lõpust lauseosa ", ning vähendab ...".</w:t>
      </w:r>
    </w:p>
  </w:comment>
  <w:comment w:id="3" w:author="Maarja-Liis Lall - JUSTDIGI" w:date="2025-08-27T13:00:00Z" w:initials="ML">
    <w:p w14:paraId="47F7298D" w14:textId="77777777" w:rsidR="008E16E2" w:rsidRDefault="008E16E2" w:rsidP="008E16E2">
      <w:pPr>
        <w:pStyle w:val="Kommentaaritekst"/>
      </w:pPr>
      <w:r>
        <w:rPr>
          <w:rStyle w:val="Kommentaariviide"/>
        </w:rPr>
        <w:annotationRef/>
      </w:r>
      <w:r>
        <w:t>Mõjunõuniku märkus:</w:t>
      </w:r>
    </w:p>
    <w:p w14:paraId="7001D904" w14:textId="77777777" w:rsidR="008E16E2" w:rsidRDefault="008E16E2" w:rsidP="008E16E2">
      <w:pPr>
        <w:pStyle w:val="Kommentaaritekst"/>
      </w:pPr>
    </w:p>
    <w:p w14:paraId="11EF63A5" w14:textId="77777777" w:rsidR="008E16E2" w:rsidRDefault="008E16E2" w:rsidP="008E16E2">
      <w:pPr>
        <w:pStyle w:val="Kommentaaritekst"/>
      </w:pPr>
      <w:r>
        <w:t xml:space="preserve">Palun täiendage sisukokkuvõtet (vt. HÕNTE § 41 lg 2). Lisage lahendatav küsimus. Näiteks:  </w:t>
      </w:r>
      <w:r>
        <w:rPr>
          <w:i/>
          <w:iCs/>
        </w:rPr>
        <w:t>Muudatuse eesmärk on koondada erinõuetega majandustegevuse andmed ühte registrisse, et tagada tõhusam andmete haldamine, vähendada halduskulusid ja turvariske. Selleks viiakse teenindajakaartide väljastamine ja haldamine üle ühistranspordiregistrist majandustegevuse registrisse (edaspidi MTR).</w:t>
      </w:r>
    </w:p>
    <w:p w14:paraId="27CE67B7" w14:textId="77777777" w:rsidR="008E16E2" w:rsidRDefault="008E16E2" w:rsidP="008E16E2">
      <w:pPr>
        <w:pStyle w:val="Kommentaaritekst"/>
      </w:pPr>
    </w:p>
    <w:p w14:paraId="346DA8DB" w14:textId="77777777" w:rsidR="008E16E2" w:rsidRDefault="008E16E2" w:rsidP="008E16E2">
      <w:pPr>
        <w:pStyle w:val="Kommentaaritekst"/>
      </w:pPr>
      <w:r>
        <w:rPr>
          <w:i/>
          <w:iCs/>
        </w:rPr>
        <w:t xml:space="preserve">Praegu taotletakse ja menetletakse teenindajakaarte MTR-i, kuid kaartide väljastamine,  haldamine  ja avaldamine toimub riiklikus ühistranspordiregistris (ÜTRIS). Selline killustatus suurendab nii riigi kui ka ettevõtjate haldus- ja töökoormust. </w:t>
      </w:r>
    </w:p>
    <w:p w14:paraId="6DF39712" w14:textId="77777777" w:rsidR="008E16E2" w:rsidRDefault="008E16E2" w:rsidP="008E16E2">
      <w:pPr>
        <w:pStyle w:val="Kommentaaritekst"/>
      </w:pPr>
    </w:p>
    <w:p w14:paraId="11D888B6" w14:textId="77777777" w:rsidR="008E16E2" w:rsidRDefault="008E16E2" w:rsidP="008E16E2">
      <w:pPr>
        <w:pStyle w:val="Kommentaaritekst"/>
      </w:pPr>
      <w:r>
        <w:rPr>
          <w:i/>
          <w:iCs/>
        </w:rPr>
        <w:t>Muudatuse tulemusel viiakse teenindajakaartide taotlemine, väljastamine ja arvestuse pidamine üle MTR-i. See vähendab registrite dubleerivat haldamist, parandab andmete turvalisust ning lihtsustab nii riigi kui ka ettevõtete jaoks asjaajamist. Muudatusega väheneb ettevõtjate halduskoormus.</w:t>
      </w:r>
    </w:p>
  </w:comment>
  <w:comment w:id="6" w:author="Maarja-Liis Lall - JUSTDIGI" w:date="2025-08-25T14:14:00Z" w:initials="MJ">
    <w:p w14:paraId="6F00D561" w14:textId="18C05B4B" w:rsidR="00AE6C71" w:rsidRDefault="00AE6C71">
      <w:pPr>
        <w:pStyle w:val="Kommentaaritekst"/>
      </w:pPr>
      <w:r>
        <w:rPr>
          <w:rStyle w:val="Kommentaariviide"/>
        </w:rPr>
        <w:annotationRef/>
      </w:r>
      <w:r w:rsidRPr="1245427C">
        <w:t xml:space="preserve">Palume lisada ka keeletoimetaja. </w:t>
      </w:r>
    </w:p>
  </w:comment>
  <w:comment w:id="7" w:author="Maarja-Liis Lall - JUSTDIGI" w:date="2025-08-25T14:14:00Z" w:initials="MJ">
    <w:p w14:paraId="48AA1773" w14:textId="06130D65" w:rsidR="00AE6C71" w:rsidRDefault="00AE6C71">
      <w:pPr>
        <w:pStyle w:val="Kommentaaritekst"/>
      </w:pPr>
      <w:r>
        <w:rPr>
          <w:rStyle w:val="Kommentaariviide"/>
        </w:rPr>
        <w:annotationRef/>
      </w:r>
      <w:r w:rsidRPr="4FBDBAC8">
        <w:t>Palume viidata konkreetsemalt, lisades korrektse nimetuse ja viite. Lisaks palume lisada viite ka punktile.</w:t>
      </w:r>
    </w:p>
  </w:comment>
  <w:comment w:id="8" w:author="Maarja-Liis Lall - JUSTDIGI" w:date="2025-08-26T10:20:00Z" w:initials="ML">
    <w:p w14:paraId="0FFB6874" w14:textId="77777777" w:rsidR="00430E6F" w:rsidRDefault="00430E6F" w:rsidP="00430E6F">
      <w:pPr>
        <w:pStyle w:val="Kommentaaritekst"/>
      </w:pPr>
      <w:r>
        <w:rPr>
          <w:rStyle w:val="Kommentaariviide"/>
        </w:rPr>
        <w:annotationRef/>
      </w:r>
      <w:r>
        <w:t>Üleliigne tühik</w:t>
      </w:r>
    </w:p>
  </w:comment>
  <w:comment w:id="12" w:author="Maarja-Liis Lall - JUSTDIGI" w:date="2025-08-26T10:21:00Z" w:initials="ML">
    <w:p w14:paraId="66019270" w14:textId="77777777" w:rsidR="00430E6F" w:rsidRDefault="00430E6F" w:rsidP="00430E6F">
      <w:pPr>
        <w:pStyle w:val="Kommentaaritekst"/>
      </w:pPr>
      <w:r>
        <w:rPr>
          <w:rStyle w:val="Kommentaariviide"/>
        </w:rPr>
        <w:annotationRef/>
      </w:r>
      <w:r>
        <w:t>Üleliigne tühik</w:t>
      </w:r>
    </w:p>
  </w:comment>
  <w:comment w:id="15" w:author="Maarja-Liis Lall - JUSTDIGI" w:date="2025-08-26T10:21:00Z" w:initials="ML">
    <w:p w14:paraId="630AB5AE" w14:textId="77777777" w:rsidR="00430E6F" w:rsidRDefault="00430E6F" w:rsidP="00430E6F">
      <w:pPr>
        <w:pStyle w:val="Kommentaaritekst"/>
      </w:pPr>
      <w:r>
        <w:rPr>
          <w:rStyle w:val="Kommentaariviide"/>
        </w:rPr>
        <w:annotationRef/>
      </w:r>
      <w:r>
        <w:t>Üleliigne tühik</w:t>
      </w:r>
    </w:p>
  </w:comment>
  <w:comment w:id="14" w:author="Maarja-Liis Lall - JUSTDIGI" w:date="2025-08-27T13:01:00Z" w:initials="ML">
    <w:p w14:paraId="5DE93AF0" w14:textId="77777777" w:rsidR="00246241" w:rsidRDefault="00246241" w:rsidP="00246241">
      <w:pPr>
        <w:pStyle w:val="Kommentaaritekst"/>
      </w:pPr>
      <w:r>
        <w:rPr>
          <w:rStyle w:val="Kommentaariviide"/>
        </w:rPr>
        <w:annotationRef/>
      </w:r>
      <w:r>
        <w:t>Mõjunõuniku märkus:</w:t>
      </w:r>
    </w:p>
    <w:p w14:paraId="5786FEE6" w14:textId="77777777" w:rsidR="00246241" w:rsidRDefault="00246241" w:rsidP="00246241">
      <w:pPr>
        <w:pStyle w:val="Kommentaaritekst"/>
      </w:pPr>
    </w:p>
    <w:p w14:paraId="6DE7E33A" w14:textId="77777777" w:rsidR="00246241" w:rsidRDefault="00246241" w:rsidP="00246241">
      <w:pPr>
        <w:pStyle w:val="Kommentaaritekst"/>
      </w:pPr>
      <w:r>
        <w:t>Palun selgitage. Palun täpsustage, kas edaspidi avalikustatakse teenindajakaartide teave majandustegevuse registris (MTR)?  Kas siin on mõeldud, et teenindajakaartide andmed paiknevad hetkel Transpordiameti serveris, kuid süsteem on aegunud ja hooldamata, mis toob kasutamisel  kaasa olulised turvariskid. Seetõttu lõpetatakse andmete senine majutamine ja avalikkusele näitamine Transpordiameti poolt 2025. aasta lõpus. Palun lisage see väide probleemi kirjeldusse.</w:t>
      </w:r>
    </w:p>
  </w:comment>
  <w:comment w:id="17" w:author="Maarja-Liis Lall - JUSTDIGI" w:date="2025-08-27T13:01:00Z" w:initials="ML">
    <w:p w14:paraId="752F66D6" w14:textId="77777777" w:rsidR="007C5FBA" w:rsidRDefault="007C5FBA" w:rsidP="007C5FBA">
      <w:pPr>
        <w:pStyle w:val="Kommentaaritekst"/>
      </w:pPr>
      <w:r>
        <w:rPr>
          <w:rStyle w:val="Kommentaariviide"/>
        </w:rPr>
        <w:annotationRef/>
      </w:r>
      <w:r>
        <w:t>Mõjunõuniku märkus:</w:t>
      </w:r>
    </w:p>
    <w:p w14:paraId="36890C64" w14:textId="77777777" w:rsidR="007C5FBA" w:rsidRDefault="007C5FBA" w:rsidP="007C5FBA">
      <w:pPr>
        <w:pStyle w:val="Kommentaaritekst"/>
      </w:pPr>
    </w:p>
    <w:p w14:paraId="3EF24E62" w14:textId="77777777" w:rsidR="007C5FBA" w:rsidRDefault="007C5FBA" w:rsidP="007C5FBA">
      <w:pPr>
        <w:pStyle w:val="Kommentaaritekst"/>
      </w:pPr>
      <w:r>
        <w:t xml:space="preserve">Palun lisage viide EIS-i. Kas see: </w:t>
      </w:r>
      <w:hyperlink r:id="rId2" w:anchor="c7AcEJ6N" w:history="1">
        <w:r w:rsidRPr="00983BD1">
          <w:rPr>
            <w:rStyle w:val="Hperlink"/>
          </w:rPr>
          <w:t>https://eelnoud.valitsus.ee/main#c7AcEJ6N</w:t>
        </w:r>
      </w:hyperlink>
    </w:p>
  </w:comment>
  <w:comment w:id="19" w:author="Maarja-Liis Lall - JUSTDIGI" w:date="2025-08-25T13:57:00Z" w:initials="MJ">
    <w:p w14:paraId="0D709B19" w14:textId="6B8E6912" w:rsidR="00542684" w:rsidRDefault="00AE6C71" w:rsidP="00542684">
      <w:pPr>
        <w:pStyle w:val="Kommentaaritekst"/>
      </w:pPr>
      <w:r>
        <w:rPr>
          <w:rStyle w:val="Kommentaariviide"/>
        </w:rPr>
        <w:annotationRef/>
      </w:r>
      <w:r w:rsidR="00542684">
        <w:t>See selgitus on ebakorrektne. Siseministri 01.12.2015. a määruse nr 62 "Isikut tõendava dokumendi väljaandmise taotlemisel fotole esitatavad nõuded" § 2 lg 4 kohaselt on sätestatud, et "Taotlusele lisatud foto ei tohi olla tehtud varem kui kuus kuud enne taotluse esitamist", mis aga ei ole seoses sellega, kauaks teenindajakaart (või muu isikut tõendav dokument) väljastatakse. Oluline on lihtsalt see, et enne taotluse esitamist ei oleks pilt rohkem kui 6 kuud vana, mitte et teenindajakaardil ei võiks olla vanem pilt kui 6 kuud (seda ka passi ja ID-kaardiga, mis kehtivad kauem kui 6 kuud). Seega kehtiva määruse kohaselt ei ole nõutud, et dokumendifoto ei või isikut tõendaval dokumendil olla vanem kui 6 kuud, lihtsalt oluline, et kui midagi taotletakse, siis taotluse esitamisel ei tohiks see foto vanem olla kui 6 kuud. Palume seletuskirja selles osas täiendada ja tuua välja, miks see muudatus vajalik on. Kui see muudatus pole vajalik, siis tuleks see eelnõust välja jätta, sest sellel on ka oluline mõju (st keeruline isikut tuvastada fotota).</w:t>
      </w:r>
    </w:p>
  </w:comment>
  <w:comment w:id="20" w:author="Maarja-Liis Lall - JUSTDIGI" w:date="2025-08-25T13:43:00Z" w:initials="MJ">
    <w:p w14:paraId="33CD33EB" w14:textId="43FBC117" w:rsidR="00AE6C71" w:rsidRDefault="00AE6C71">
      <w:pPr>
        <w:pStyle w:val="Kommentaaritekst"/>
      </w:pPr>
      <w:r>
        <w:rPr>
          <w:rStyle w:val="Kommentaariviide"/>
        </w:rPr>
        <w:annotationRef/>
      </w:r>
      <w:r w:rsidRPr="2D06841A">
        <w:t>Palume lisada puuduv punkt.</w:t>
      </w:r>
    </w:p>
  </w:comment>
  <w:comment w:id="18" w:author="Maarja-Liis Lall - JUSTDIGI" w:date="2025-08-27T13:02:00Z" w:initials="ML">
    <w:p w14:paraId="4BF46C4E" w14:textId="77777777" w:rsidR="009F6368" w:rsidRDefault="009F6368" w:rsidP="009F6368">
      <w:pPr>
        <w:pStyle w:val="Kommentaaritekst"/>
      </w:pPr>
      <w:r>
        <w:rPr>
          <w:rStyle w:val="Kommentaariviide"/>
        </w:rPr>
        <w:annotationRef/>
      </w:r>
      <w:r>
        <w:t>Mõjunõuniku märkus:</w:t>
      </w:r>
    </w:p>
    <w:p w14:paraId="7AEBBB9B" w14:textId="77777777" w:rsidR="009F6368" w:rsidRDefault="009F6368" w:rsidP="009F6368">
      <w:pPr>
        <w:pStyle w:val="Kommentaaritekst"/>
      </w:pPr>
    </w:p>
    <w:p w14:paraId="0511BDE8" w14:textId="77777777" w:rsidR="009F6368" w:rsidRDefault="009F6368" w:rsidP="009F6368">
      <w:pPr>
        <w:pStyle w:val="Kommentaaritekst"/>
      </w:pPr>
      <w:r>
        <w:t>Palun selgitage. Ka praegu kehtib teenindajakaart tähtajatult, kuid sellel on foto. Kas foto ei ole praktikas teenindaja kaarti kontrollil osutunud vajalikuks? Sellisel juhul võiks olla selgituseks, et kuigi teenindajakaardil on praegu foto, ei ole see praktikas isikusamasuse tuvastamiseks vajalik, sest selleks kasutatakse alati kehtivat isikut tõendavat dokumenti (nt ID-kaart). Teenindajakaart tõendab üksnes teenindaja tegutsemisõigust, mitte tema isikut.</w:t>
      </w:r>
    </w:p>
  </w:comment>
  <w:comment w:id="23" w:author="Maarja-Liis Lall - JUSTDIGI" w:date="2025-08-27T13:02:00Z" w:initials="ML">
    <w:p w14:paraId="50B2C87B" w14:textId="77777777" w:rsidR="009D3A71" w:rsidRDefault="009D3A71" w:rsidP="009D3A71">
      <w:pPr>
        <w:pStyle w:val="Kommentaaritekst"/>
      </w:pPr>
      <w:r>
        <w:rPr>
          <w:rStyle w:val="Kommentaariviide"/>
        </w:rPr>
        <w:annotationRef/>
      </w:r>
      <w:r>
        <w:t>Kas siin ühtluse eesmärgil kasutada sõna "foto"?</w:t>
      </w:r>
    </w:p>
  </w:comment>
  <w:comment w:id="22" w:author="Maarja-Liis Lall - JUSTDIGI" w:date="2025-08-25T13:51:00Z" w:initials="MJ">
    <w:p w14:paraId="24C04E7C" w14:textId="3068ECB0" w:rsidR="00AE6C71" w:rsidRDefault="00AE6C71">
      <w:pPr>
        <w:pStyle w:val="Kommentaaritekst"/>
      </w:pPr>
      <w:r>
        <w:rPr>
          <w:rStyle w:val="Kommentaariviide"/>
        </w:rPr>
        <w:annotationRef/>
      </w:r>
      <w:r w:rsidRPr="29B18386">
        <w:t>Kuivõrd selle muudatusega muudetakse ka registrit, kus andmed avalikustatakse, võiks siin ka seda avada. Palume seletuskirja täiendada.</w:t>
      </w:r>
    </w:p>
  </w:comment>
  <w:comment w:id="24" w:author="Maarja-Liis Lall - JUSTDIGI" w:date="2025-08-25T13:30:00Z" w:initials="MJ">
    <w:p w14:paraId="78FE6B16" w14:textId="5E6E73AD" w:rsidR="00AE6C71" w:rsidRDefault="00AE6C71">
      <w:pPr>
        <w:pStyle w:val="Kommentaaritekst"/>
      </w:pPr>
      <w:r>
        <w:rPr>
          <w:rStyle w:val="Kommentaariviide"/>
        </w:rPr>
        <w:annotationRef/>
      </w:r>
      <w:r w:rsidRPr="2D775F2F">
        <w:t>Üleliigsed tühikud palume kustutada.</w:t>
      </w:r>
    </w:p>
  </w:comment>
  <w:comment w:id="26" w:author="Maarja-Liis Lall - JUSTDIGI" w:date="2025-08-25T13:29:00Z" w:initials="MJ">
    <w:p w14:paraId="20A982FF" w14:textId="1D9DD56A" w:rsidR="00AE6C71" w:rsidRDefault="00AE6C71">
      <w:pPr>
        <w:pStyle w:val="Kommentaaritekst"/>
      </w:pPr>
      <w:r>
        <w:rPr>
          <w:rStyle w:val="Kommentaariviide"/>
        </w:rPr>
        <w:annotationRef/>
      </w:r>
      <w:r w:rsidRPr="0CCA1047">
        <w:t>Üleliigne tühik.</w:t>
      </w:r>
    </w:p>
  </w:comment>
  <w:comment w:id="29" w:author="Maarja-Liis Lall - JUSTDIGI" w:date="2025-08-25T13:30:00Z" w:initials="MJ">
    <w:p w14:paraId="00360B4C" w14:textId="396D1105" w:rsidR="00AE6C71" w:rsidRDefault="00AE6C71">
      <w:pPr>
        <w:pStyle w:val="Kommentaaritekst"/>
      </w:pPr>
      <w:r>
        <w:rPr>
          <w:rStyle w:val="Kommentaariviide"/>
        </w:rPr>
        <w:annotationRef/>
      </w:r>
      <w:r w:rsidRPr="15C2323D">
        <w:t>Üleliigne tühik.</w:t>
      </w:r>
    </w:p>
  </w:comment>
  <w:comment w:id="32" w:author="Maarja-Liis Lall - JUSTDIGI" w:date="2025-08-27T13:03:00Z" w:initials="ML">
    <w:p w14:paraId="551CB994" w14:textId="77777777" w:rsidR="008C722C" w:rsidRDefault="008C722C" w:rsidP="008C722C">
      <w:pPr>
        <w:pStyle w:val="Kommentaaritekst"/>
      </w:pPr>
      <w:r>
        <w:rPr>
          <w:rStyle w:val="Kommentaariviide"/>
        </w:rPr>
        <w:annotationRef/>
      </w:r>
      <w:r>
        <w:t>Ühtluse eesmärgil kasutada sõna "foto".</w:t>
      </w:r>
    </w:p>
  </w:comment>
  <w:comment w:id="33" w:author="Maarja-Liis Lall - JUSTDIGI" w:date="2025-08-26T10:18:00Z" w:initials="ML">
    <w:p w14:paraId="30A4DC7D" w14:textId="3DDAD94F" w:rsidR="00681D03" w:rsidRDefault="00681D03" w:rsidP="00681D03">
      <w:pPr>
        <w:pStyle w:val="Kommentaaritekst"/>
      </w:pPr>
      <w:r>
        <w:rPr>
          <w:rStyle w:val="Kommentaariviide"/>
        </w:rPr>
        <w:annotationRef/>
      </w:r>
      <w:r>
        <w:t>Oluline mõju, mis vajab täiendavad kaalumist ja analüüsi. Kuivõrd muudatuse vajalikkust ei ole adekvaatselt põhjendatud, tekib küsimus, miks see vajalik, arvestades negatiivset mõju.</w:t>
      </w:r>
    </w:p>
  </w:comment>
  <w:comment w:id="35" w:author="Maarja-Liis Lall - JUSTDIGI" w:date="2025-08-26T10:21:00Z" w:initials="ML">
    <w:p w14:paraId="008CE46E" w14:textId="77777777" w:rsidR="00AE6C71" w:rsidRDefault="00AE6C71" w:rsidP="00AE6C71">
      <w:pPr>
        <w:pStyle w:val="Kommentaaritekst"/>
      </w:pPr>
      <w:r>
        <w:rPr>
          <w:rStyle w:val="Kommentaariviide"/>
        </w:rPr>
        <w:annotationRef/>
      </w:r>
      <w:r>
        <w:t>Üleliigsed tühikud</w:t>
      </w:r>
    </w:p>
  </w:comment>
  <w:comment w:id="34" w:author="Maarja-Liis Lall - JUSTDIGI" w:date="2025-08-27T13:03:00Z" w:initials="ML">
    <w:p w14:paraId="17FABAA8" w14:textId="77777777" w:rsidR="00B63D66" w:rsidRDefault="00B63D66" w:rsidP="00B63D66">
      <w:pPr>
        <w:pStyle w:val="Kommentaaritekst"/>
      </w:pPr>
      <w:r>
        <w:rPr>
          <w:rStyle w:val="Kommentaariviide"/>
        </w:rPr>
        <w:annotationRef/>
      </w:r>
      <w:r>
        <w:t>Mõjunõuniku märkus:</w:t>
      </w:r>
    </w:p>
    <w:p w14:paraId="08D775BC" w14:textId="77777777" w:rsidR="00B63D66" w:rsidRDefault="00B63D66" w:rsidP="00B63D66">
      <w:pPr>
        <w:pStyle w:val="Kommentaaritekst"/>
      </w:pPr>
    </w:p>
    <w:p w14:paraId="16CF2B0B" w14:textId="77777777" w:rsidR="00B63D66" w:rsidRDefault="00B63D66" w:rsidP="00B63D66">
      <w:pPr>
        <w:pStyle w:val="Kommentaaritekst"/>
      </w:pPr>
      <w:r>
        <w:t>Palun lisage ebasoovitava mõju leevendusmeetmed.</w:t>
      </w:r>
    </w:p>
  </w:comment>
  <w:comment w:id="37" w:author="Maarja-Liis Lall - JUSTDIGI" w:date="2025-08-26T10:17:00Z" w:initials="ML">
    <w:p w14:paraId="2454F9F8" w14:textId="5559383E" w:rsidR="008A6165" w:rsidRDefault="008A6165" w:rsidP="008A6165">
      <w:pPr>
        <w:pStyle w:val="Kommentaaritekst"/>
      </w:pPr>
      <w:r>
        <w:rPr>
          <w:rStyle w:val="Kommentaariviide"/>
        </w:rPr>
        <w:annotationRef/>
      </w:r>
      <w:r>
        <w:t>Tühik puudu</w:t>
      </w:r>
    </w:p>
  </w:comment>
  <w:comment w:id="40" w:author="Maarja-Liis Lall - JUSTDIGI" w:date="2025-08-27T13:05:00Z" w:initials="ML">
    <w:p w14:paraId="72FA90B6" w14:textId="77777777" w:rsidR="00C60992" w:rsidRDefault="00C60992" w:rsidP="00C60992">
      <w:pPr>
        <w:pStyle w:val="Kommentaaritekst"/>
      </w:pPr>
      <w:r>
        <w:rPr>
          <w:rStyle w:val="Kommentaariviide"/>
        </w:rPr>
        <w:annotationRef/>
      </w:r>
      <w:r>
        <w:t>Mõjunõuniku märkus:</w:t>
      </w:r>
    </w:p>
    <w:p w14:paraId="118E7953" w14:textId="77777777" w:rsidR="00C60992" w:rsidRDefault="00C60992" w:rsidP="00C60992">
      <w:pPr>
        <w:pStyle w:val="Kommentaaritekst"/>
      </w:pPr>
    </w:p>
    <w:p w14:paraId="60CD702C" w14:textId="77777777" w:rsidR="00C60992" w:rsidRDefault="00C60992" w:rsidP="00C60992">
      <w:pPr>
        <w:pStyle w:val="Kommentaaritekst"/>
      </w:pPr>
      <w:r>
        <w:t>Palun lisage juurde töökoormus. Avalikul sektoril on töökoormus ning selle võiks eraldi ära märkida.</w:t>
      </w:r>
    </w:p>
  </w:comment>
  <w:comment w:id="31" w:author="Maarja-Liis Lall - JUSTDIGI" w:date="2025-08-25T12:57:00Z" w:initials="MJ">
    <w:p w14:paraId="37547502" w14:textId="707F0991" w:rsidR="00AE6C71" w:rsidRDefault="00AE6C71">
      <w:pPr>
        <w:pStyle w:val="Kommentaaritekst"/>
      </w:pPr>
      <w:r>
        <w:rPr>
          <w:rStyle w:val="Kommentaariviide"/>
        </w:rPr>
        <w:annotationRef/>
      </w:r>
      <w:r w:rsidRPr="6100D0CB">
        <w:t xml:space="preserve">Palume lõikude vahele jätta üks tühi rida (vastavalt 5. punktile Riigikogu juhatuse 10.04.2014. a otsusega nr 70 kehtestatud eelnõu ja seletuskirja vormistamise juhendile, kättesaadav </w:t>
      </w:r>
      <w:hyperlink r:id="rId3">
        <w:r w:rsidRPr="25D4332F">
          <w:rPr>
            <w:rStyle w:val="Hperlink"/>
          </w:rPr>
          <w:t>Eelnõu ja seletuskirja vormistamise juhend.pdf</w:t>
        </w:r>
      </w:hyperlink>
      <w:r w:rsidRPr="264E6E4E">
        <w:t>)</w:t>
      </w:r>
    </w:p>
  </w:comment>
  <w:comment w:id="41" w:author="Maarja-Liis Lall - JUSTDIGI" w:date="2025-08-27T13:06:00Z" w:initials="ML">
    <w:p w14:paraId="0E3C6665" w14:textId="77777777" w:rsidR="001A7EB4" w:rsidRDefault="001A7EB4" w:rsidP="001A7EB4">
      <w:pPr>
        <w:pStyle w:val="Kommentaaritekst"/>
      </w:pPr>
      <w:r>
        <w:rPr>
          <w:rStyle w:val="Kommentaariviide"/>
        </w:rPr>
        <w:annotationRef/>
      </w:r>
      <w:r>
        <w:t>Mõjunõuniku märkus:</w:t>
      </w:r>
    </w:p>
    <w:p w14:paraId="3E30EF7B" w14:textId="77777777" w:rsidR="001A7EB4" w:rsidRDefault="001A7EB4" w:rsidP="001A7EB4">
      <w:pPr>
        <w:pStyle w:val="Kommentaaritekst"/>
      </w:pPr>
    </w:p>
    <w:p w14:paraId="766023C3" w14:textId="77777777" w:rsidR="001A7EB4" w:rsidRDefault="001A7EB4" w:rsidP="001A7EB4">
      <w:pPr>
        <w:pStyle w:val="Kommentaaritekst"/>
      </w:pPr>
      <w:r>
        <w:t>kaaluge siia ka kokkuhoiu lisamist, mis saavutatakse andmete hoolduskulude (registrite turvanõuded, majutamine) vähenemise arvelt.</w:t>
      </w:r>
    </w:p>
    <w:p w14:paraId="6148E720" w14:textId="77777777" w:rsidR="001A7EB4" w:rsidRDefault="001A7EB4" w:rsidP="001A7EB4">
      <w:pPr>
        <w:pStyle w:val="Kommentaaritekst"/>
      </w:pPr>
      <w:r>
        <w:rPr>
          <w:i/>
          <w:iCs/>
        </w:rPr>
        <w:t>Näiteks lisage: Registrite konsolideerimine vähendab dubleerimist ja sellega seotud kulusid, sest andmete hoidmine toimub edaspidi ainult MTR-is.</w:t>
      </w:r>
    </w:p>
    <w:p w14:paraId="04DF8D99" w14:textId="77777777" w:rsidR="001A7EB4" w:rsidRDefault="001A7EB4" w:rsidP="001A7EB4">
      <w:pPr>
        <w:pStyle w:val="Kommentaaritekst"/>
      </w:pPr>
      <w:r>
        <w:rPr>
          <w:i/>
          <w:iCs/>
        </w:rPr>
        <w:t>ÜTRIS arendamise ja hooldamise vajadus väheneb, mis hoiab kokku kulusid.</w:t>
      </w:r>
    </w:p>
  </w:comment>
  <w:comment w:id="42" w:author="Maarja-Liis Lall - JUSTDIGI" w:date="2025-08-25T13:34:00Z" w:initials="MJ">
    <w:p w14:paraId="07CD63EC" w14:textId="1DCAEB86" w:rsidR="00AE6C71" w:rsidRDefault="00AE6C71">
      <w:pPr>
        <w:pStyle w:val="Kommentaaritekst"/>
      </w:pPr>
      <w:r>
        <w:rPr>
          <w:rStyle w:val="Kommentaariviide"/>
        </w:rPr>
        <w:annotationRef/>
      </w:r>
      <w:r w:rsidRPr="2DD8885D">
        <w:t>Siin on esitatud üksnes järeldus, kuid pole esitatud selgitust, miks see nii on. Palume seletuskirja 9. osa täiendada põhjendusega, mille alusel saaks lugeja aru, kuidas sellise järelduseni jõuti.</w:t>
      </w:r>
    </w:p>
  </w:comment>
  <w:comment w:id="43" w:author="Maarja-Liis Lall - JUSTDIGI" w:date="2025-08-25T13:41:00Z" w:initials="MJ">
    <w:p w14:paraId="44671C80" w14:textId="74E7C27B" w:rsidR="00AE6C71" w:rsidRDefault="00AE6C71">
      <w:pPr>
        <w:pStyle w:val="Kommentaaritekst"/>
      </w:pPr>
      <w:r>
        <w:rPr>
          <w:rStyle w:val="Kommentaariviide"/>
        </w:rPr>
        <w:annotationRef/>
      </w:r>
      <w:r w:rsidRPr="22644CEC">
        <w:t>Üleliigne tühik.</w:t>
      </w:r>
    </w:p>
  </w:comment>
  <w:comment w:id="46" w:author="Maarja-Liis Lall - JUSTDIGI" w:date="2025-08-25T13:42:00Z" w:initials="MJ">
    <w:p w14:paraId="166E3396" w14:textId="72882271" w:rsidR="00AE6C71" w:rsidRDefault="00AE6C71">
      <w:pPr>
        <w:pStyle w:val="Kommentaaritekst"/>
      </w:pPr>
      <w:r>
        <w:rPr>
          <w:rStyle w:val="Kommentaariviide"/>
        </w:rPr>
        <w:annotationRef/>
      </w:r>
      <w:r w:rsidRPr="190B5554">
        <w:t>Üleliigne tühik.</w:t>
      </w:r>
    </w:p>
  </w:comment>
  <w:comment w:id="45" w:author="Maarja-Liis Lall - JUSTDIGI" w:date="2025-08-25T14:54:00Z" w:initials="MJ">
    <w:p w14:paraId="33C15BD4" w14:textId="161A76D3" w:rsidR="00AE6C71" w:rsidRDefault="00AE6C71">
      <w:pPr>
        <w:pStyle w:val="Kommentaaritekst"/>
      </w:pPr>
      <w:r>
        <w:rPr>
          <w:rStyle w:val="Kommentaariviide"/>
        </w:rPr>
        <w:annotationRef/>
      </w:r>
      <w:r w:rsidRPr="62634DF1">
        <w:t>Loogilisem oleks see lause tuua pärast esimest lauset siin lõigus, et praegusele teisele lausele järgneks viimane lause.</w:t>
      </w:r>
    </w:p>
  </w:comment>
  <w:comment w:id="48" w:author="Maarja-Liis Lall - JUSTDIGI" w:date="2025-08-25T13:01:00Z" w:initials="MJ">
    <w:p w14:paraId="0AC0C170" w14:textId="20C7BC3D" w:rsidR="00AE6C71" w:rsidRDefault="00AE6C71">
      <w:pPr>
        <w:pStyle w:val="Kommentaaritekst"/>
      </w:pPr>
      <w:r>
        <w:rPr>
          <w:rStyle w:val="Kommentaariviide"/>
        </w:rPr>
        <w:annotationRef/>
      </w:r>
      <w:r w:rsidRPr="02695A1C">
        <w:t xml:space="preserve">Seda pole ettenähtud ja palume kustutada (palun vaadake punkt 8 (seletuskirja lõpp) Riigikogu juhatuse 10.04.2014. a otsusega nr 70 kehtestatud eelnõu ja seletuskirja vormistamise juhendile, kättesaadav </w:t>
      </w:r>
      <w:hyperlink r:id="rId4">
        <w:r w:rsidRPr="431D102A">
          <w:rPr>
            <w:rStyle w:val="Hperlink"/>
          </w:rPr>
          <w:t>Eelnõu ja seletuskirja vormistamise juhend.pdf</w:t>
        </w:r>
      </w:hyperlink>
      <w:r w:rsidRPr="701FBD0E">
        <w:t>). Selle kohaselt pärast tekstiosa "Algatab Vabariigi Valitsus .." on üks vaba rida digiallkirja puhul tekst „(allkirjastatud digitaalselt)“, millest järgneval reale lisatakse allkirjastaja nimi ja sellest järgmisele reale allkirjastaja ametinimetus (see lisatakse hilisemalt)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2BF724A" w15:done="0"/>
  <w15:commentEx w15:paraId="15A3D812" w15:done="0"/>
  <w15:commentEx w15:paraId="78509E69" w15:done="0"/>
  <w15:commentEx w15:paraId="254991B4" w15:done="0"/>
  <w15:commentEx w15:paraId="1FDBCD37" w15:done="0"/>
  <w15:commentEx w15:paraId="11D888B6" w15:done="0"/>
  <w15:commentEx w15:paraId="6F00D561" w15:done="0"/>
  <w15:commentEx w15:paraId="48AA1773" w15:done="0"/>
  <w15:commentEx w15:paraId="0FFB6874" w15:done="0"/>
  <w15:commentEx w15:paraId="66019270" w15:done="0"/>
  <w15:commentEx w15:paraId="630AB5AE" w15:done="0"/>
  <w15:commentEx w15:paraId="6DE7E33A" w15:done="0"/>
  <w15:commentEx w15:paraId="3EF24E62" w15:done="0"/>
  <w15:commentEx w15:paraId="0D709B19" w15:done="0"/>
  <w15:commentEx w15:paraId="33CD33EB" w15:done="0"/>
  <w15:commentEx w15:paraId="0511BDE8" w15:done="0"/>
  <w15:commentEx w15:paraId="50B2C87B" w15:done="0"/>
  <w15:commentEx w15:paraId="24C04E7C" w15:done="0"/>
  <w15:commentEx w15:paraId="78FE6B16" w15:done="0"/>
  <w15:commentEx w15:paraId="20A982FF" w15:done="0"/>
  <w15:commentEx w15:paraId="00360B4C" w15:done="0"/>
  <w15:commentEx w15:paraId="551CB994" w15:done="0"/>
  <w15:commentEx w15:paraId="30A4DC7D" w15:done="0"/>
  <w15:commentEx w15:paraId="008CE46E" w15:done="0"/>
  <w15:commentEx w15:paraId="16CF2B0B" w15:done="0"/>
  <w15:commentEx w15:paraId="2454F9F8" w15:done="0"/>
  <w15:commentEx w15:paraId="60CD702C" w15:done="0"/>
  <w15:commentEx w15:paraId="37547502" w15:done="0"/>
  <w15:commentEx w15:paraId="04DF8D99" w15:done="0"/>
  <w15:commentEx w15:paraId="07CD63EC" w15:done="0"/>
  <w15:commentEx w15:paraId="44671C80" w15:done="0"/>
  <w15:commentEx w15:paraId="166E3396" w15:done="0"/>
  <w15:commentEx w15:paraId="33C15BD4" w15:done="0"/>
  <w15:commentEx w15:paraId="0AC0C17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50919F5" w16cex:dateUtc="2025-08-25T09:53:00Z"/>
  <w16cex:commentExtensible w16cex:durableId="498E7070" w16cex:dateUtc="2025-08-25T09:55:00Z"/>
  <w16cex:commentExtensible w16cex:durableId="3F54A1B4" w16cex:dateUtc="2025-08-25T10:06:00Z"/>
  <w16cex:commentExtensible w16cex:durableId="43477830" w16cex:dateUtc="2025-08-25T10:09:00Z"/>
  <w16cex:commentExtensible w16cex:durableId="5C17E10A" w16cex:dateUtc="2025-08-25T10:10:00Z"/>
  <w16cex:commentExtensible w16cex:durableId="1A61E7E3" w16cex:dateUtc="2025-08-27T10:00:00Z"/>
  <w16cex:commentExtensible w16cex:durableId="40BFCD63" w16cex:dateUtc="2025-08-25T11:14:00Z"/>
  <w16cex:commentExtensible w16cex:durableId="635D513D" w16cex:dateUtc="2025-08-25T11:14:00Z"/>
  <w16cex:commentExtensible w16cex:durableId="60C4FBA9" w16cex:dateUtc="2025-08-26T07:20:00Z"/>
  <w16cex:commentExtensible w16cex:durableId="0F967A75" w16cex:dateUtc="2025-08-26T07:21:00Z"/>
  <w16cex:commentExtensible w16cex:durableId="64684BEA" w16cex:dateUtc="2025-08-26T07:21:00Z"/>
  <w16cex:commentExtensible w16cex:durableId="6E01B01B" w16cex:dateUtc="2025-08-27T10:01:00Z"/>
  <w16cex:commentExtensible w16cex:durableId="143A1EC3" w16cex:dateUtc="2025-08-27T10:01:00Z"/>
  <w16cex:commentExtensible w16cex:durableId="05B14CBA" w16cex:dateUtc="2025-08-25T10:57:00Z"/>
  <w16cex:commentExtensible w16cex:durableId="122D9CC5" w16cex:dateUtc="2025-08-25T10:43:00Z"/>
  <w16cex:commentExtensible w16cex:durableId="4DBE7232" w16cex:dateUtc="2025-08-27T10:02:00Z"/>
  <w16cex:commentExtensible w16cex:durableId="30741F7D" w16cex:dateUtc="2025-08-27T10:02:00Z"/>
  <w16cex:commentExtensible w16cex:durableId="4FC92259" w16cex:dateUtc="2025-08-25T10:51:00Z"/>
  <w16cex:commentExtensible w16cex:durableId="42285392" w16cex:dateUtc="2025-08-25T10:30:00Z"/>
  <w16cex:commentExtensible w16cex:durableId="0F78EFBB" w16cex:dateUtc="2025-08-25T10:29:00Z"/>
  <w16cex:commentExtensible w16cex:durableId="0BA40B30" w16cex:dateUtc="2025-08-25T10:30:00Z"/>
  <w16cex:commentExtensible w16cex:durableId="6AF743F7" w16cex:dateUtc="2025-08-27T10:03:00Z"/>
  <w16cex:commentExtensible w16cex:durableId="44C30BA3" w16cex:dateUtc="2025-08-26T07:18:00Z"/>
  <w16cex:commentExtensible w16cex:durableId="7440AB49" w16cex:dateUtc="2025-08-26T07:21:00Z"/>
  <w16cex:commentExtensible w16cex:durableId="5758FC6F" w16cex:dateUtc="2025-08-27T10:03:00Z"/>
  <w16cex:commentExtensible w16cex:durableId="41A7869C" w16cex:dateUtc="2025-08-26T07:17:00Z"/>
  <w16cex:commentExtensible w16cex:durableId="2E33BA29" w16cex:dateUtc="2025-08-27T10:05:00Z"/>
  <w16cex:commentExtensible w16cex:durableId="33DA4811" w16cex:dateUtc="2025-08-25T09:57:00Z"/>
  <w16cex:commentExtensible w16cex:durableId="5DD05BA1" w16cex:dateUtc="2025-08-27T10:06:00Z"/>
  <w16cex:commentExtensible w16cex:durableId="045885EE" w16cex:dateUtc="2025-08-25T10:34:00Z"/>
  <w16cex:commentExtensible w16cex:durableId="13ECD07C" w16cex:dateUtc="2025-08-25T10:41:00Z"/>
  <w16cex:commentExtensible w16cex:durableId="2682EFBF" w16cex:dateUtc="2025-08-25T10:42:00Z"/>
  <w16cex:commentExtensible w16cex:durableId="291DD224" w16cex:dateUtc="2025-08-25T11:54:00Z"/>
  <w16cex:commentExtensible w16cex:durableId="05017786" w16cex:dateUtc="2025-08-25T10: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2BF724A" w16cid:durableId="150919F5"/>
  <w16cid:commentId w16cid:paraId="15A3D812" w16cid:durableId="498E7070"/>
  <w16cid:commentId w16cid:paraId="78509E69" w16cid:durableId="3F54A1B4"/>
  <w16cid:commentId w16cid:paraId="254991B4" w16cid:durableId="43477830"/>
  <w16cid:commentId w16cid:paraId="1FDBCD37" w16cid:durableId="5C17E10A"/>
  <w16cid:commentId w16cid:paraId="11D888B6" w16cid:durableId="1A61E7E3"/>
  <w16cid:commentId w16cid:paraId="6F00D561" w16cid:durableId="40BFCD63"/>
  <w16cid:commentId w16cid:paraId="48AA1773" w16cid:durableId="635D513D"/>
  <w16cid:commentId w16cid:paraId="0FFB6874" w16cid:durableId="60C4FBA9"/>
  <w16cid:commentId w16cid:paraId="66019270" w16cid:durableId="0F967A75"/>
  <w16cid:commentId w16cid:paraId="630AB5AE" w16cid:durableId="64684BEA"/>
  <w16cid:commentId w16cid:paraId="6DE7E33A" w16cid:durableId="6E01B01B"/>
  <w16cid:commentId w16cid:paraId="3EF24E62" w16cid:durableId="143A1EC3"/>
  <w16cid:commentId w16cid:paraId="0D709B19" w16cid:durableId="05B14CBA"/>
  <w16cid:commentId w16cid:paraId="33CD33EB" w16cid:durableId="122D9CC5"/>
  <w16cid:commentId w16cid:paraId="0511BDE8" w16cid:durableId="4DBE7232"/>
  <w16cid:commentId w16cid:paraId="50B2C87B" w16cid:durableId="30741F7D"/>
  <w16cid:commentId w16cid:paraId="24C04E7C" w16cid:durableId="4FC92259"/>
  <w16cid:commentId w16cid:paraId="78FE6B16" w16cid:durableId="42285392"/>
  <w16cid:commentId w16cid:paraId="20A982FF" w16cid:durableId="0F78EFBB"/>
  <w16cid:commentId w16cid:paraId="00360B4C" w16cid:durableId="0BA40B30"/>
  <w16cid:commentId w16cid:paraId="551CB994" w16cid:durableId="6AF743F7"/>
  <w16cid:commentId w16cid:paraId="30A4DC7D" w16cid:durableId="44C30BA3"/>
  <w16cid:commentId w16cid:paraId="008CE46E" w16cid:durableId="7440AB49"/>
  <w16cid:commentId w16cid:paraId="16CF2B0B" w16cid:durableId="5758FC6F"/>
  <w16cid:commentId w16cid:paraId="2454F9F8" w16cid:durableId="41A7869C"/>
  <w16cid:commentId w16cid:paraId="60CD702C" w16cid:durableId="2E33BA29"/>
  <w16cid:commentId w16cid:paraId="37547502" w16cid:durableId="33DA4811"/>
  <w16cid:commentId w16cid:paraId="04DF8D99" w16cid:durableId="5DD05BA1"/>
  <w16cid:commentId w16cid:paraId="07CD63EC" w16cid:durableId="045885EE"/>
  <w16cid:commentId w16cid:paraId="44671C80" w16cid:durableId="13ECD07C"/>
  <w16cid:commentId w16cid:paraId="166E3396" w16cid:durableId="2682EFBF"/>
  <w16cid:commentId w16cid:paraId="33C15BD4" w16cid:durableId="291DD224"/>
  <w16cid:commentId w16cid:paraId="0AC0C170" w16cid:durableId="0501778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E3DB87" w14:textId="77777777" w:rsidR="00265C17" w:rsidRDefault="00265C17" w:rsidP="00254851">
      <w:r>
        <w:separator/>
      </w:r>
    </w:p>
  </w:endnote>
  <w:endnote w:type="continuationSeparator" w:id="0">
    <w:p w14:paraId="38E7CCAF" w14:textId="77777777" w:rsidR="00265C17" w:rsidRDefault="00265C17" w:rsidP="002548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1573670"/>
      <w:docPartObj>
        <w:docPartGallery w:val="Page Numbers (Bottom of Page)"/>
        <w:docPartUnique/>
      </w:docPartObj>
    </w:sdtPr>
    <w:sdtEndPr/>
    <w:sdtContent>
      <w:p w14:paraId="2CE5F714" w14:textId="1AEFC19D" w:rsidR="00254851" w:rsidRDefault="00254851">
        <w:pPr>
          <w:pStyle w:val="Jalus"/>
          <w:jc w:val="center"/>
        </w:pPr>
        <w:r>
          <w:fldChar w:fldCharType="begin"/>
        </w:r>
        <w:r>
          <w:instrText>PAGE   \* MERGEFORMAT</w:instrText>
        </w:r>
        <w:r>
          <w:fldChar w:fldCharType="separate"/>
        </w:r>
        <w:r>
          <w:t>2</w:t>
        </w:r>
        <w:r>
          <w:fldChar w:fldCharType="end"/>
        </w:r>
      </w:p>
    </w:sdtContent>
  </w:sdt>
  <w:p w14:paraId="4AFC93AC" w14:textId="77777777" w:rsidR="00254851" w:rsidRDefault="00254851">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0B8237" w14:textId="77777777" w:rsidR="00265C17" w:rsidRDefault="00265C17" w:rsidP="00254851">
      <w:r>
        <w:separator/>
      </w:r>
    </w:p>
  </w:footnote>
  <w:footnote w:type="continuationSeparator" w:id="0">
    <w:p w14:paraId="37C43CA7" w14:textId="77777777" w:rsidR="00265C17" w:rsidRDefault="00265C17" w:rsidP="00254851">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arja-Liis Lall - JUSTDIGI">
    <w15:presenceInfo w15:providerId="AD" w15:userId="S::maarja.lall@justdigi.ee::c7cf4b01-9190-4483-a66e-c79df27776f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3603"/>
    <w:rsid w:val="00001F12"/>
    <w:rsid w:val="00032112"/>
    <w:rsid w:val="00060BB9"/>
    <w:rsid w:val="0007569A"/>
    <w:rsid w:val="000A649A"/>
    <w:rsid w:val="000D1E6A"/>
    <w:rsid w:val="000D538C"/>
    <w:rsid w:val="000E1064"/>
    <w:rsid w:val="00105FBA"/>
    <w:rsid w:val="001109C3"/>
    <w:rsid w:val="0011629A"/>
    <w:rsid w:val="00135805"/>
    <w:rsid w:val="00154891"/>
    <w:rsid w:val="001954D2"/>
    <w:rsid w:val="001A0546"/>
    <w:rsid w:val="001A5CC7"/>
    <w:rsid w:val="001A7EB4"/>
    <w:rsid w:val="001C030C"/>
    <w:rsid w:val="001C7FEB"/>
    <w:rsid w:val="001D7ABB"/>
    <w:rsid w:val="00211A49"/>
    <w:rsid w:val="00246241"/>
    <w:rsid w:val="002527FE"/>
    <w:rsid w:val="00254851"/>
    <w:rsid w:val="002579DE"/>
    <w:rsid w:val="0026122E"/>
    <w:rsid w:val="002653DB"/>
    <w:rsid w:val="00265C17"/>
    <w:rsid w:val="00272656"/>
    <w:rsid w:val="002837B4"/>
    <w:rsid w:val="002B05EF"/>
    <w:rsid w:val="002B4E09"/>
    <w:rsid w:val="002D3C5B"/>
    <w:rsid w:val="002F7815"/>
    <w:rsid w:val="002F7E1D"/>
    <w:rsid w:val="00321726"/>
    <w:rsid w:val="003221F8"/>
    <w:rsid w:val="00330E97"/>
    <w:rsid w:val="00341067"/>
    <w:rsid w:val="00367165"/>
    <w:rsid w:val="00371AF2"/>
    <w:rsid w:val="00390BDC"/>
    <w:rsid w:val="00392782"/>
    <w:rsid w:val="003A4040"/>
    <w:rsid w:val="003B2F88"/>
    <w:rsid w:val="003B38AB"/>
    <w:rsid w:val="003C171D"/>
    <w:rsid w:val="003C4594"/>
    <w:rsid w:val="003E7AD0"/>
    <w:rsid w:val="00401FB7"/>
    <w:rsid w:val="00430E6F"/>
    <w:rsid w:val="00433B05"/>
    <w:rsid w:val="00434DF2"/>
    <w:rsid w:val="004448AE"/>
    <w:rsid w:val="00450C8B"/>
    <w:rsid w:val="00453603"/>
    <w:rsid w:val="00456828"/>
    <w:rsid w:val="0047251B"/>
    <w:rsid w:val="00490C22"/>
    <w:rsid w:val="00493ACB"/>
    <w:rsid w:val="004A3923"/>
    <w:rsid w:val="004A3AE4"/>
    <w:rsid w:val="004E143E"/>
    <w:rsid w:val="004F5BCB"/>
    <w:rsid w:val="00507FC1"/>
    <w:rsid w:val="00520F75"/>
    <w:rsid w:val="005213BC"/>
    <w:rsid w:val="005217F5"/>
    <w:rsid w:val="005409A1"/>
    <w:rsid w:val="00542684"/>
    <w:rsid w:val="00552208"/>
    <w:rsid w:val="00571510"/>
    <w:rsid w:val="00584C7F"/>
    <w:rsid w:val="00593FF1"/>
    <w:rsid w:val="005A6A89"/>
    <w:rsid w:val="005A7007"/>
    <w:rsid w:val="005B4325"/>
    <w:rsid w:val="005D37BF"/>
    <w:rsid w:val="0060006A"/>
    <w:rsid w:val="00603CB9"/>
    <w:rsid w:val="00621757"/>
    <w:rsid w:val="00624449"/>
    <w:rsid w:val="00647888"/>
    <w:rsid w:val="00653FC2"/>
    <w:rsid w:val="00663600"/>
    <w:rsid w:val="00681D03"/>
    <w:rsid w:val="00683E5B"/>
    <w:rsid w:val="006B697A"/>
    <w:rsid w:val="006C1F13"/>
    <w:rsid w:val="006D62B9"/>
    <w:rsid w:val="006E75A2"/>
    <w:rsid w:val="006F44CD"/>
    <w:rsid w:val="00702DFF"/>
    <w:rsid w:val="00731677"/>
    <w:rsid w:val="0075383A"/>
    <w:rsid w:val="0079374C"/>
    <w:rsid w:val="007A01E1"/>
    <w:rsid w:val="007A26CC"/>
    <w:rsid w:val="007A31FE"/>
    <w:rsid w:val="007B1944"/>
    <w:rsid w:val="007B7D2A"/>
    <w:rsid w:val="007C5FBA"/>
    <w:rsid w:val="007D31FE"/>
    <w:rsid w:val="007D3A00"/>
    <w:rsid w:val="007E494E"/>
    <w:rsid w:val="007F1B48"/>
    <w:rsid w:val="007F757D"/>
    <w:rsid w:val="007F7A4D"/>
    <w:rsid w:val="008007CF"/>
    <w:rsid w:val="008300A0"/>
    <w:rsid w:val="0084190D"/>
    <w:rsid w:val="00854BAF"/>
    <w:rsid w:val="008610C0"/>
    <w:rsid w:val="008825BE"/>
    <w:rsid w:val="00883C1C"/>
    <w:rsid w:val="00891FA4"/>
    <w:rsid w:val="008952D6"/>
    <w:rsid w:val="008965AB"/>
    <w:rsid w:val="008A6165"/>
    <w:rsid w:val="008B3D28"/>
    <w:rsid w:val="008C2213"/>
    <w:rsid w:val="008C2474"/>
    <w:rsid w:val="008C722C"/>
    <w:rsid w:val="008D04E0"/>
    <w:rsid w:val="008D3F61"/>
    <w:rsid w:val="008E16E2"/>
    <w:rsid w:val="008E37FB"/>
    <w:rsid w:val="008E4B44"/>
    <w:rsid w:val="008E7B7B"/>
    <w:rsid w:val="008F6847"/>
    <w:rsid w:val="009258BC"/>
    <w:rsid w:val="009265CE"/>
    <w:rsid w:val="0092767E"/>
    <w:rsid w:val="0096038F"/>
    <w:rsid w:val="009609DD"/>
    <w:rsid w:val="00967DF0"/>
    <w:rsid w:val="009854D5"/>
    <w:rsid w:val="00985568"/>
    <w:rsid w:val="009A2075"/>
    <w:rsid w:val="009B3973"/>
    <w:rsid w:val="009D0EA4"/>
    <w:rsid w:val="009D3A71"/>
    <w:rsid w:val="009E4D79"/>
    <w:rsid w:val="009F359B"/>
    <w:rsid w:val="009F6368"/>
    <w:rsid w:val="009F667D"/>
    <w:rsid w:val="00A02D0F"/>
    <w:rsid w:val="00A22176"/>
    <w:rsid w:val="00A354B5"/>
    <w:rsid w:val="00A418DE"/>
    <w:rsid w:val="00A42B98"/>
    <w:rsid w:val="00A43E60"/>
    <w:rsid w:val="00A811B8"/>
    <w:rsid w:val="00A817A0"/>
    <w:rsid w:val="00A93CDD"/>
    <w:rsid w:val="00AB3E80"/>
    <w:rsid w:val="00AD2798"/>
    <w:rsid w:val="00AD4A09"/>
    <w:rsid w:val="00AD7CC0"/>
    <w:rsid w:val="00AE3C3B"/>
    <w:rsid w:val="00AE6C71"/>
    <w:rsid w:val="00AF4324"/>
    <w:rsid w:val="00B24CEB"/>
    <w:rsid w:val="00B35371"/>
    <w:rsid w:val="00B44F65"/>
    <w:rsid w:val="00B450F0"/>
    <w:rsid w:val="00B55B0E"/>
    <w:rsid w:val="00B602DD"/>
    <w:rsid w:val="00B63D66"/>
    <w:rsid w:val="00B6768A"/>
    <w:rsid w:val="00B72B6B"/>
    <w:rsid w:val="00B77A34"/>
    <w:rsid w:val="00BA21A7"/>
    <w:rsid w:val="00BC14C4"/>
    <w:rsid w:val="00BC2356"/>
    <w:rsid w:val="00BD0C8D"/>
    <w:rsid w:val="00BD50D7"/>
    <w:rsid w:val="00BE70C3"/>
    <w:rsid w:val="00BF561B"/>
    <w:rsid w:val="00C01856"/>
    <w:rsid w:val="00C13F78"/>
    <w:rsid w:val="00C16310"/>
    <w:rsid w:val="00C23FEA"/>
    <w:rsid w:val="00C33322"/>
    <w:rsid w:val="00C60992"/>
    <w:rsid w:val="00C65A84"/>
    <w:rsid w:val="00C67040"/>
    <w:rsid w:val="00C8208E"/>
    <w:rsid w:val="00CA38FC"/>
    <w:rsid w:val="00CA3C3A"/>
    <w:rsid w:val="00CA7976"/>
    <w:rsid w:val="00CB1F68"/>
    <w:rsid w:val="00CD656D"/>
    <w:rsid w:val="00CF2D35"/>
    <w:rsid w:val="00D019AD"/>
    <w:rsid w:val="00D105B0"/>
    <w:rsid w:val="00D15566"/>
    <w:rsid w:val="00D4646B"/>
    <w:rsid w:val="00DF2B6E"/>
    <w:rsid w:val="00DF4FE3"/>
    <w:rsid w:val="00E205A5"/>
    <w:rsid w:val="00E40450"/>
    <w:rsid w:val="00E71379"/>
    <w:rsid w:val="00E915DD"/>
    <w:rsid w:val="00E91C0C"/>
    <w:rsid w:val="00EA2541"/>
    <w:rsid w:val="00EA2A5A"/>
    <w:rsid w:val="00EA6F2C"/>
    <w:rsid w:val="00EB62AB"/>
    <w:rsid w:val="00ED01C4"/>
    <w:rsid w:val="00ED539D"/>
    <w:rsid w:val="00EF4F45"/>
    <w:rsid w:val="00EF6F96"/>
    <w:rsid w:val="00F0034C"/>
    <w:rsid w:val="00F13D02"/>
    <w:rsid w:val="00F35E19"/>
    <w:rsid w:val="00F4701B"/>
    <w:rsid w:val="00F528F1"/>
    <w:rsid w:val="00F52DAF"/>
    <w:rsid w:val="00F65501"/>
    <w:rsid w:val="00F90BDF"/>
    <w:rsid w:val="00F9585D"/>
    <w:rsid w:val="00F97147"/>
    <w:rsid w:val="00F97994"/>
    <w:rsid w:val="00FA7DBE"/>
    <w:rsid w:val="00FB362F"/>
    <w:rsid w:val="00FB6C5F"/>
    <w:rsid w:val="00FE3AC9"/>
    <w:rsid w:val="00FE4E20"/>
    <w:rsid w:val="00FE75F2"/>
    <w:rsid w:val="00FF7EA5"/>
    <w:rsid w:val="01F46E13"/>
    <w:rsid w:val="024C9321"/>
    <w:rsid w:val="029B72B2"/>
    <w:rsid w:val="0363DBDB"/>
    <w:rsid w:val="07088F04"/>
    <w:rsid w:val="0A4259DE"/>
    <w:rsid w:val="11EDE7FA"/>
    <w:rsid w:val="131F3D15"/>
    <w:rsid w:val="132D03E0"/>
    <w:rsid w:val="14DCDF27"/>
    <w:rsid w:val="15913FEC"/>
    <w:rsid w:val="16DB0F06"/>
    <w:rsid w:val="1918AC7A"/>
    <w:rsid w:val="1BB94BDB"/>
    <w:rsid w:val="1CF7F0DE"/>
    <w:rsid w:val="1E000195"/>
    <w:rsid w:val="20C02C7B"/>
    <w:rsid w:val="212E4921"/>
    <w:rsid w:val="23D42733"/>
    <w:rsid w:val="23F63D41"/>
    <w:rsid w:val="24BADCB8"/>
    <w:rsid w:val="25D195EB"/>
    <w:rsid w:val="267400F4"/>
    <w:rsid w:val="27A86B65"/>
    <w:rsid w:val="2976F8FE"/>
    <w:rsid w:val="2D3BC87A"/>
    <w:rsid w:val="2D51258F"/>
    <w:rsid w:val="2EB61CCD"/>
    <w:rsid w:val="2F5480D7"/>
    <w:rsid w:val="2FD7FD94"/>
    <w:rsid w:val="319BD708"/>
    <w:rsid w:val="323C74ED"/>
    <w:rsid w:val="324D939B"/>
    <w:rsid w:val="346EB916"/>
    <w:rsid w:val="37A22354"/>
    <w:rsid w:val="38D5F3B4"/>
    <w:rsid w:val="38E7FD1E"/>
    <w:rsid w:val="3E786966"/>
    <w:rsid w:val="3EA8EBA7"/>
    <w:rsid w:val="3F30CFCD"/>
    <w:rsid w:val="40519D76"/>
    <w:rsid w:val="40794FF4"/>
    <w:rsid w:val="447813FD"/>
    <w:rsid w:val="448E62D8"/>
    <w:rsid w:val="449BC7C3"/>
    <w:rsid w:val="463C69E3"/>
    <w:rsid w:val="4738AF10"/>
    <w:rsid w:val="4AA37CA4"/>
    <w:rsid w:val="4DF68EC6"/>
    <w:rsid w:val="51B1A3C5"/>
    <w:rsid w:val="51F42D4F"/>
    <w:rsid w:val="53191329"/>
    <w:rsid w:val="531FAE51"/>
    <w:rsid w:val="532225DA"/>
    <w:rsid w:val="532A5FE6"/>
    <w:rsid w:val="5382B4D4"/>
    <w:rsid w:val="53CD8921"/>
    <w:rsid w:val="54574CEC"/>
    <w:rsid w:val="545CC6C7"/>
    <w:rsid w:val="573CF82B"/>
    <w:rsid w:val="57A001C1"/>
    <w:rsid w:val="5CD4B537"/>
    <w:rsid w:val="5CDFE244"/>
    <w:rsid w:val="5CEFE7FE"/>
    <w:rsid w:val="605F9A5D"/>
    <w:rsid w:val="67984CE7"/>
    <w:rsid w:val="6885053D"/>
    <w:rsid w:val="68B5B5BF"/>
    <w:rsid w:val="697267B9"/>
    <w:rsid w:val="69B529FF"/>
    <w:rsid w:val="6B7ED22C"/>
    <w:rsid w:val="6BC5F21E"/>
    <w:rsid w:val="6FA8F89D"/>
    <w:rsid w:val="71CAB29C"/>
    <w:rsid w:val="72F3497F"/>
    <w:rsid w:val="76370C9A"/>
    <w:rsid w:val="79260D20"/>
    <w:rsid w:val="7B966A4F"/>
    <w:rsid w:val="7DABDF6B"/>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6E8C1"/>
  <w15:chartTrackingRefBased/>
  <w15:docId w15:val="{D7C5448E-3583-4887-9933-0346154E5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8D04E0"/>
    <w:pPr>
      <w:autoSpaceDE w:val="0"/>
      <w:autoSpaceDN w:val="0"/>
      <w:spacing w:after="0" w:line="240" w:lineRule="auto"/>
    </w:pPr>
    <w:rPr>
      <w:rFonts w:ascii="Times New Roman" w:eastAsia="Times New Roman" w:hAnsi="Times New Roman" w:cs="Times New Roman"/>
      <w:kern w:val="0"/>
      <w:sz w:val="24"/>
      <w:szCs w:val="24"/>
      <w14:ligatures w14:val="none"/>
    </w:rPr>
  </w:style>
  <w:style w:type="paragraph" w:styleId="Pealkiri1">
    <w:name w:val="heading 1"/>
    <w:basedOn w:val="Normaallaad"/>
    <w:next w:val="Normaallaad"/>
    <w:link w:val="Pealkiri1Mrk"/>
    <w:uiPriority w:val="9"/>
    <w:qFormat/>
    <w:rsid w:val="00453603"/>
    <w:pPr>
      <w:keepNext/>
      <w:keepLines/>
      <w:autoSpaceDE/>
      <w:autoSpaceDN/>
      <w:spacing w:before="360" w:after="80" w:line="259" w:lineRule="auto"/>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Pealkiri2">
    <w:name w:val="heading 2"/>
    <w:basedOn w:val="Normaallaad"/>
    <w:next w:val="Normaallaad"/>
    <w:link w:val="Pealkiri2Mrk"/>
    <w:uiPriority w:val="9"/>
    <w:semiHidden/>
    <w:unhideWhenUsed/>
    <w:qFormat/>
    <w:rsid w:val="00453603"/>
    <w:pPr>
      <w:keepNext/>
      <w:keepLines/>
      <w:autoSpaceDE/>
      <w:autoSpaceDN/>
      <w:spacing w:before="160" w:after="80" w:line="259" w:lineRule="auto"/>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Pealkiri3">
    <w:name w:val="heading 3"/>
    <w:basedOn w:val="Normaallaad"/>
    <w:next w:val="Normaallaad"/>
    <w:link w:val="Pealkiri3Mrk"/>
    <w:uiPriority w:val="9"/>
    <w:semiHidden/>
    <w:unhideWhenUsed/>
    <w:qFormat/>
    <w:rsid w:val="00453603"/>
    <w:pPr>
      <w:keepNext/>
      <w:keepLines/>
      <w:autoSpaceDE/>
      <w:autoSpaceDN/>
      <w:spacing w:before="160" w:after="80" w:line="259" w:lineRule="auto"/>
      <w:outlineLvl w:val="2"/>
    </w:pPr>
    <w:rPr>
      <w:rFonts w:asciiTheme="minorHAnsi" w:eastAsiaTheme="majorEastAsia" w:hAnsiTheme="minorHAnsi" w:cstheme="majorBidi"/>
      <w:color w:val="2F5496" w:themeColor="accent1" w:themeShade="BF"/>
      <w:kern w:val="2"/>
      <w:sz w:val="28"/>
      <w:szCs w:val="28"/>
      <w14:ligatures w14:val="standardContextual"/>
    </w:rPr>
  </w:style>
  <w:style w:type="paragraph" w:styleId="Pealkiri4">
    <w:name w:val="heading 4"/>
    <w:basedOn w:val="Normaallaad"/>
    <w:next w:val="Normaallaad"/>
    <w:link w:val="Pealkiri4Mrk"/>
    <w:uiPriority w:val="9"/>
    <w:semiHidden/>
    <w:unhideWhenUsed/>
    <w:qFormat/>
    <w:rsid w:val="00453603"/>
    <w:pPr>
      <w:keepNext/>
      <w:keepLines/>
      <w:autoSpaceDE/>
      <w:autoSpaceDN/>
      <w:spacing w:before="80" w:after="40" w:line="259" w:lineRule="auto"/>
      <w:outlineLvl w:val="3"/>
    </w:pPr>
    <w:rPr>
      <w:rFonts w:asciiTheme="minorHAnsi" w:eastAsiaTheme="majorEastAsia" w:hAnsiTheme="minorHAnsi" w:cstheme="majorBidi"/>
      <w:i/>
      <w:iCs/>
      <w:color w:val="2F5496" w:themeColor="accent1" w:themeShade="BF"/>
      <w:kern w:val="2"/>
      <w:sz w:val="22"/>
      <w:szCs w:val="22"/>
      <w14:ligatures w14:val="standardContextual"/>
    </w:rPr>
  </w:style>
  <w:style w:type="paragraph" w:styleId="Pealkiri5">
    <w:name w:val="heading 5"/>
    <w:basedOn w:val="Normaallaad"/>
    <w:next w:val="Normaallaad"/>
    <w:link w:val="Pealkiri5Mrk"/>
    <w:uiPriority w:val="9"/>
    <w:semiHidden/>
    <w:unhideWhenUsed/>
    <w:qFormat/>
    <w:rsid w:val="00453603"/>
    <w:pPr>
      <w:keepNext/>
      <w:keepLines/>
      <w:autoSpaceDE/>
      <w:autoSpaceDN/>
      <w:spacing w:before="80" w:after="40" w:line="259" w:lineRule="auto"/>
      <w:outlineLvl w:val="4"/>
    </w:pPr>
    <w:rPr>
      <w:rFonts w:asciiTheme="minorHAnsi" w:eastAsiaTheme="majorEastAsia" w:hAnsiTheme="minorHAnsi" w:cstheme="majorBidi"/>
      <w:color w:val="2F5496" w:themeColor="accent1" w:themeShade="BF"/>
      <w:kern w:val="2"/>
      <w:sz w:val="22"/>
      <w:szCs w:val="22"/>
      <w14:ligatures w14:val="standardContextual"/>
    </w:rPr>
  </w:style>
  <w:style w:type="paragraph" w:styleId="Pealkiri6">
    <w:name w:val="heading 6"/>
    <w:basedOn w:val="Normaallaad"/>
    <w:next w:val="Normaallaad"/>
    <w:link w:val="Pealkiri6Mrk"/>
    <w:uiPriority w:val="9"/>
    <w:semiHidden/>
    <w:unhideWhenUsed/>
    <w:qFormat/>
    <w:rsid w:val="00453603"/>
    <w:pPr>
      <w:keepNext/>
      <w:keepLines/>
      <w:autoSpaceDE/>
      <w:autoSpaceDN/>
      <w:spacing w:before="40" w:line="259" w:lineRule="auto"/>
      <w:outlineLvl w:val="5"/>
    </w:pPr>
    <w:rPr>
      <w:rFonts w:asciiTheme="minorHAnsi" w:eastAsiaTheme="majorEastAsia" w:hAnsiTheme="minorHAnsi" w:cstheme="majorBidi"/>
      <w:i/>
      <w:iCs/>
      <w:color w:val="595959" w:themeColor="text1" w:themeTint="A6"/>
      <w:kern w:val="2"/>
      <w:sz w:val="22"/>
      <w:szCs w:val="22"/>
      <w14:ligatures w14:val="standardContextual"/>
    </w:rPr>
  </w:style>
  <w:style w:type="paragraph" w:styleId="Pealkiri7">
    <w:name w:val="heading 7"/>
    <w:basedOn w:val="Normaallaad"/>
    <w:next w:val="Normaallaad"/>
    <w:link w:val="Pealkiri7Mrk"/>
    <w:uiPriority w:val="9"/>
    <w:semiHidden/>
    <w:unhideWhenUsed/>
    <w:qFormat/>
    <w:rsid w:val="00453603"/>
    <w:pPr>
      <w:keepNext/>
      <w:keepLines/>
      <w:autoSpaceDE/>
      <w:autoSpaceDN/>
      <w:spacing w:before="40" w:line="259" w:lineRule="auto"/>
      <w:outlineLvl w:val="6"/>
    </w:pPr>
    <w:rPr>
      <w:rFonts w:asciiTheme="minorHAnsi" w:eastAsiaTheme="majorEastAsia" w:hAnsiTheme="minorHAnsi" w:cstheme="majorBidi"/>
      <w:color w:val="595959" w:themeColor="text1" w:themeTint="A6"/>
      <w:kern w:val="2"/>
      <w:sz w:val="22"/>
      <w:szCs w:val="22"/>
      <w14:ligatures w14:val="standardContextual"/>
    </w:rPr>
  </w:style>
  <w:style w:type="paragraph" w:styleId="Pealkiri8">
    <w:name w:val="heading 8"/>
    <w:basedOn w:val="Normaallaad"/>
    <w:next w:val="Normaallaad"/>
    <w:link w:val="Pealkiri8Mrk"/>
    <w:uiPriority w:val="9"/>
    <w:semiHidden/>
    <w:unhideWhenUsed/>
    <w:qFormat/>
    <w:rsid w:val="00453603"/>
    <w:pPr>
      <w:keepNext/>
      <w:keepLines/>
      <w:autoSpaceDE/>
      <w:autoSpaceDN/>
      <w:spacing w:line="259" w:lineRule="auto"/>
      <w:outlineLvl w:val="7"/>
    </w:pPr>
    <w:rPr>
      <w:rFonts w:asciiTheme="minorHAnsi" w:eastAsiaTheme="majorEastAsia" w:hAnsiTheme="minorHAnsi" w:cstheme="majorBidi"/>
      <w:i/>
      <w:iCs/>
      <w:color w:val="272727" w:themeColor="text1" w:themeTint="D8"/>
      <w:kern w:val="2"/>
      <w:sz w:val="22"/>
      <w:szCs w:val="22"/>
      <w14:ligatures w14:val="standardContextual"/>
    </w:rPr>
  </w:style>
  <w:style w:type="paragraph" w:styleId="Pealkiri9">
    <w:name w:val="heading 9"/>
    <w:basedOn w:val="Normaallaad"/>
    <w:next w:val="Normaallaad"/>
    <w:link w:val="Pealkiri9Mrk"/>
    <w:uiPriority w:val="9"/>
    <w:semiHidden/>
    <w:unhideWhenUsed/>
    <w:qFormat/>
    <w:rsid w:val="00453603"/>
    <w:pPr>
      <w:keepNext/>
      <w:keepLines/>
      <w:autoSpaceDE/>
      <w:autoSpaceDN/>
      <w:spacing w:line="259" w:lineRule="auto"/>
      <w:outlineLvl w:val="8"/>
    </w:pPr>
    <w:rPr>
      <w:rFonts w:asciiTheme="minorHAnsi" w:eastAsiaTheme="majorEastAsia" w:hAnsiTheme="minorHAnsi" w:cstheme="majorBidi"/>
      <w:color w:val="272727" w:themeColor="text1" w:themeTint="D8"/>
      <w:kern w:val="2"/>
      <w:sz w:val="22"/>
      <w:szCs w:val="22"/>
      <w14:ligatures w14:val="standardContextual"/>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453603"/>
    <w:rPr>
      <w:rFonts w:asciiTheme="majorHAnsi" w:eastAsiaTheme="majorEastAsia" w:hAnsiTheme="majorHAnsi" w:cstheme="majorBidi"/>
      <w:color w:val="2F5496" w:themeColor="accent1" w:themeShade="BF"/>
      <w:sz w:val="40"/>
      <w:szCs w:val="40"/>
    </w:rPr>
  </w:style>
  <w:style w:type="character" w:customStyle="1" w:styleId="Pealkiri2Mrk">
    <w:name w:val="Pealkiri 2 Märk"/>
    <w:basedOn w:val="Liguvaikefont"/>
    <w:link w:val="Pealkiri2"/>
    <w:uiPriority w:val="9"/>
    <w:semiHidden/>
    <w:rsid w:val="00453603"/>
    <w:rPr>
      <w:rFonts w:asciiTheme="majorHAnsi" w:eastAsiaTheme="majorEastAsia" w:hAnsiTheme="majorHAnsi" w:cstheme="majorBidi"/>
      <w:color w:val="2F5496" w:themeColor="accent1" w:themeShade="BF"/>
      <w:sz w:val="32"/>
      <w:szCs w:val="32"/>
    </w:rPr>
  </w:style>
  <w:style w:type="character" w:customStyle="1" w:styleId="Pealkiri3Mrk">
    <w:name w:val="Pealkiri 3 Märk"/>
    <w:basedOn w:val="Liguvaikefont"/>
    <w:link w:val="Pealkiri3"/>
    <w:uiPriority w:val="9"/>
    <w:semiHidden/>
    <w:rsid w:val="00453603"/>
    <w:rPr>
      <w:rFonts w:eastAsiaTheme="majorEastAsia" w:cstheme="majorBidi"/>
      <w:color w:val="2F5496" w:themeColor="accent1" w:themeShade="BF"/>
      <w:sz w:val="28"/>
      <w:szCs w:val="28"/>
    </w:rPr>
  </w:style>
  <w:style w:type="character" w:customStyle="1" w:styleId="Pealkiri4Mrk">
    <w:name w:val="Pealkiri 4 Märk"/>
    <w:basedOn w:val="Liguvaikefont"/>
    <w:link w:val="Pealkiri4"/>
    <w:uiPriority w:val="9"/>
    <w:semiHidden/>
    <w:rsid w:val="00453603"/>
    <w:rPr>
      <w:rFonts w:eastAsiaTheme="majorEastAsia" w:cstheme="majorBidi"/>
      <w:i/>
      <w:iCs/>
      <w:color w:val="2F5496" w:themeColor="accent1" w:themeShade="BF"/>
    </w:rPr>
  </w:style>
  <w:style w:type="character" w:customStyle="1" w:styleId="Pealkiri5Mrk">
    <w:name w:val="Pealkiri 5 Märk"/>
    <w:basedOn w:val="Liguvaikefont"/>
    <w:link w:val="Pealkiri5"/>
    <w:uiPriority w:val="9"/>
    <w:semiHidden/>
    <w:rsid w:val="00453603"/>
    <w:rPr>
      <w:rFonts w:eastAsiaTheme="majorEastAsia" w:cstheme="majorBidi"/>
      <w:color w:val="2F5496" w:themeColor="accent1" w:themeShade="BF"/>
    </w:rPr>
  </w:style>
  <w:style w:type="character" w:customStyle="1" w:styleId="Pealkiri6Mrk">
    <w:name w:val="Pealkiri 6 Märk"/>
    <w:basedOn w:val="Liguvaikefont"/>
    <w:link w:val="Pealkiri6"/>
    <w:uiPriority w:val="9"/>
    <w:semiHidden/>
    <w:rsid w:val="00453603"/>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453603"/>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453603"/>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453603"/>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453603"/>
    <w:pPr>
      <w:autoSpaceDE/>
      <w:autoSpaceDN/>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PealkiriMrk">
    <w:name w:val="Pealkiri Märk"/>
    <w:basedOn w:val="Liguvaikefont"/>
    <w:link w:val="Pealkiri"/>
    <w:uiPriority w:val="10"/>
    <w:rsid w:val="00453603"/>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453603"/>
    <w:pPr>
      <w:numPr>
        <w:ilvl w:val="1"/>
      </w:numPr>
      <w:autoSpaceDE/>
      <w:autoSpaceDN/>
      <w:spacing w:after="160" w:line="259"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AlapealkiriMrk">
    <w:name w:val="Alapealkiri Märk"/>
    <w:basedOn w:val="Liguvaikefont"/>
    <w:link w:val="Alapealkiri"/>
    <w:uiPriority w:val="11"/>
    <w:rsid w:val="00453603"/>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453603"/>
    <w:pPr>
      <w:autoSpaceDE/>
      <w:autoSpaceDN/>
      <w:spacing w:before="160" w:after="160" w:line="259" w:lineRule="auto"/>
      <w:jc w:val="center"/>
    </w:pPr>
    <w:rPr>
      <w:rFonts w:asciiTheme="minorHAnsi" w:eastAsiaTheme="minorHAnsi" w:hAnsiTheme="minorHAnsi" w:cstheme="minorBidi"/>
      <w:i/>
      <w:iCs/>
      <w:color w:val="404040" w:themeColor="text1" w:themeTint="BF"/>
      <w:kern w:val="2"/>
      <w:sz w:val="22"/>
      <w:szCs w:val="22"/>
      <w14:ligatures w14:val="standardContextual"/>
    </w:rPr>
  </w:style>
  <w:style w:type="character" w:customStyle="1" w:styleId="TsitaatMrk">
    <w:name w:val="Tsitaat Märk"/>
    <w:basedOn w:val="Liguvaikefont"/>
    <w:link w:val="Tsitaat"/>
    <w:uiPriority w:val="29"/>
    <w:rsid w:val="00453603"/>
    <w:rPr>
      <w:i/>
      <w:iCs/>
      <w:color w:val="404040" w:themeColor="text1" w:themeTint="BF"/>
    </w:rPr>
  </w:style>
  <w:style w:type="paragraph" w:styleId="Loendilik">
    <w:name w:val="List Paragraph"/>
    <w:basedOn w:val="Normaallaad"/>
    <w:uiPriority w:val="34"/>
    <w:qFormat/>
    <w:rsid w:val="00453603"/>
    <w:pPr>
      <w:autoSpaceDE/>
      <w:autoSpaceDN/>
      <w:spacing w:after="160" w:line="259" w:lineRule="auto"/>
      <w:ind w:left="720"/>
      <w:contextualSpacing/>
    </w:pPr>
    <w:rPr>
      <w:rFonts w:asciiTheme="minorHAnsi" w:eastAsiaTheme="minorHAnsi" w:hAnsiTheme="minorHAnsi" w:cstheme="minorBidi"/>
      <w:kern w:val="2"/>
      <w:sz w:val="22"/>
      <w:szCs w:val="22"/>
      <w14:ligatures w14:val="standardContextual"/>
    </w:rPr>
  </w:style>
  <w:style w:type="character" w:styleId="Selgeltmrgatavrhutus">
    <w:name w:val="Intense Emphasis"/>
    <w:basedOn w:val="Liguvaikefont"/>
    <w:uiPriority w:val="21"/>
    <w:qFormat/>
    <w:rsid w:val="00453603"/>
    <w:rPr>
      <w:i/>
      <w:iCs/>
      <w:color w:val="2F5496" w:themeColor="accent1" w:themeShade="BF"/>
    </w:rPr>
  </w:style>
  <w:style w:type="paragraph" w:styleId="Selgeltmrgatavtsitaat">
    <w:name w:val="Intense Quote"/>
    <w:basedOn w:val="Normaallaad"/>
    <w:next w:val="Normaallaad"/>
    <w:link w:val="SelgeltmrgatavtsitaatMrk"/>
    <w:uiPriority w:val="30"/>
    <w:qFormat/>
    <w:rsid w:val="00453603"/>
    <w:pPr>
      <w:pBdr>
        <w:top w:val="single" w:sz="4" w:space="10" w:color="2F5496" w:themeColor="accent1" w:themeShade="BF"/>
        <w:bottom w:val="single" w:sz="4" w:space="10" w:color="2F5496" w:themeColor="accent1" w:themeShade="BF"/>
      </w:pBdr>
      <w:autoSpaceDE/>
      <w:autoSpaceDN/>
      <w:spacing w:before="360" w:after="360" w:line="259" w:lineRule="auto"/>
      <w:ind w:left="864" w:right="864"/>
      <w:jc w:val="center"/>
    </w:pPr>
    <w:rPr>
      <w:rFonts w:asciiTheme="minorHAnsi" w:eastAsiaTheme="minorHAnsi" w:hAnsiTheme="minorHAnsi" w:cstheme="minorBidi"/>
      <w:i/>
      <w:iCs/>
      <w:color w:val="2F5496" w:themeColor="accent1" w:themeShade="BF"/>
      <w:kern w:val="2"/>
      <w:sz w:val="22"/>
      <w:szCs w:val="22"/>
      <w14:ligatures w14:val="standardContextual"/>
    </w:rPr>
  </w:style>
  <w:style w:type="character" w:customStyle="1" w:styleId="SelgeltmrgatavtsitaatMrk">
    <w:name w:val="Selgelt märgatav tsitaat Märk"/>
    <w:basedOn w:val="Liguvaikefont"/>
    <w:link w:val="Selgeltmrgatavtsitaat"/>
    <w:uiPriority w:val="30"/>
    <w:rsid w:val="00453603"/>
    <w:rPr>
      <w:i/>
      <w:iCs/>
      <w:color w:val="2F5496" w:themeColor="accent1" w:themeShade="BF"/>
    </w:rPr>
  </w:style>
  <w:style w:type="character" w:styleId="Selgeltmrgatavviide">
    <w:name w:val="Intense Reference"/>
    <w:basedOn w:val="Liguvaikefont"/>
    <w:uiPriority w:val="32"/>
    <w:qFormat/>
    <w:rsid w:val="00453603"/>
    <w:rPr>
      <w:b/>
      <w:bCs/>
      <w:smallCaps/>
      <w:color w:val="2F5496" w:themeColor="accent1" w:themeShade="BF"/>
      <w:spacing w:val="5"/>
    </w:rPr>
  </w:style>
  <w:style w:type="paragraph" w:customStyle="1" w:styleId="Normaallaad1">
    <w:name w:val="Normaallaad1"/>
    <w:basedOn w:val="Normaallaad"/>
    <w:rsid w:val="008610C0"/>
    <w:pPr>
      <w:autoSpaceDE/>
      <w:autoSpaceDN/>
      <w:spacing w:before="100" w:beforeAutospacing="1" w:after="100" w:afterAutospacing="1"/>
    </w:pPr>
    <w:rPr>
      <w:lang w:eastAsia="et-EE"/>
    </w:rPr>
  </w:style>
  <w:style w:type="character" w:styleId="Hperlink">
    <w:name w:val="Hyperlink"/>
    <w:basedOn w:val="Liguvaikefont"/>
    <w:uiPriority w:val="99"/>
    <w:unhideWhenUsed/>
    <w:rsid w:val="00552208"/>
    <w:rPr>
      <w:color w:val="0563C1" w:themeColor="hyperlink"/>
      <w:u w:val="single"/>
    </w:rPr>
  </w:style>
  <w:style w:type="character" w:styleId="Lahendamatamainimine">
    <w:name w:val="Unresolved Mention"/>
    <w:basedOn w:val="Liguvaikefont"/>
    <w:uiPriority w:val="99"/>
    <w:semiHidden/>
    <w:unhideWhenUsed/>
    <w:rsid w:val="00552208"/>
    <w:rPr>
      <w:color w:val="605E5C"/>
      <w:shd w:val="clear" w:color="auto" w:fill="E1DFDD"/>
    </w:rPr>
  </w:style>
  <w:style w:type="character" w:styleId="Kommentaariviide">
    <w:name w:val="annotation reference"/>
    <w:basedOn w:val="Liguvaikefont"/>
    <w:uiPriority w:val="99"/>
    <w:semiHidden/>
    <w:unhideWhenUsed/>
    <w:rsid w:val="00E205A5"/>
    <w:rPr>
      <w:sz w:val="16"/>
      <w:szCs w:val="16"/>
    </w:rPr>
  </w:style>
  <w:style w:type="paragraph" w:styleId="Kommentaaritekst">
    <w:name w:val="annotation text"/>
    <w:basedOn w:val="Normaallaad"/>
    <w:link w:val="KommentaaritekstMrk"/>
    <w:uiPriority w:val="99"/>
    <w:unhideWhenUsed/>
    <w:rsid w:val="00E205A5"/>
    <w:rPr>
      <w:sz w:val="20"/>
      <w:szCs w:val="20"/>
    </w:rPr>
  </w:style>
  <w:style w:type="character" w:customStyle="1" w:styleId="KommentaaritekstMrk">
    <w:name w:val="Kommentaari tekst Märk"/>
    <w:basedOn w:val="Liguvaikefont"/>
    <w:link w:val="Kommentaaritekst"/>
    <w:uiPriority w:val="99"/>
    <w:rsid w:val="00E205A5"/>
    <w:rPr>
      <w:rFonts w:ascii="Times New Roman" w:eastAsia="Times New Roman" w:hAnsi="Times New Roman" w:cs="Times New Roman"/>
      <w:kern w:val="0"/>
      <w:sz w:val="20"/>
      <w:szCs w:val="20"/>
      <w14:ligatures w14:val="none"/>
    </w:rPr>
  </w:style>
  <w:style w:type="paragraph" w:styleId="Kommentaariteema">
    <w:name w:val="annotation subject"/>
    <w:basedOn w:val="Kommentaaritekst"/>
    <w:next w:val="Kommentaaritekst"/>
    <w:link w:val="KommentaariteemaMrk"/>
    <w:uiPriority w:val="99"/>
    <w:semiHidden/>
    <w:unhideWhenUsed/>
    <w:rsid w:val="00E205A5"/>
    <w:rPr>
      <w:b/>
      <w:bCs/>
    </w:rPr>
  </w:style>
  <w:style w:type="character" w:customStyle="1" w:styleId="KommentaariteemaMrk">
    <w:name w:val="Kommentaari teema Märk"/>
    <w:basedOn w:val="KommentaaritekstMrk"/>
    <w:link w:val="Kommentaariteema"/>
    <w:uiPriority w:val="99"/>
    <w:semiHidden/>
    <w:rsid w:val="00E205A5"/>
    <w:rPr>
      <w:rFonts w:ascii="Times New Roman" w:eastAsia="Times New Roman" w:hAnsi="Times New Roman" w:cs="Times New Roman"/>
      <w:b/>
      <w:bCs/>
      <w:kern w:val="0"/>
      <w:sz w:val="20"/>
      <w:szCs w:val="20"/>
      <w14:ligatures w14:val="none"/>
    </w:rPr>
  </w:style>
  <w:style w:type="paragraph" w:styleId="Normaallaadveeb">
    <w:name w:val="Normal (Web)"/>
    <w:basedOn w:val="Normaallaad"/>
    <w:uiPriority w:val="99"/>
    <w:semiHidden/>
    <w:unhideWhenUsed/>
    <w:rsid w:val="00ED01C4"/>
  </w:style>
  <w:style w:type="paragraph" w:styleId="Redaktsioon">
    <w:name w:val="Revision"/>
    <w:hidden/>
    <w:uiPriority w:val="99"/>
    <w:semiHidden/>
    <w:rsid w:val="00A43E60"/>
    <w:pPr>
      <w:spacing w:after="0" w:line="240" w:lineRule="auto"/>
    </w:pPr>
    <w:rPr>
      <w:rFonts w:ascii="Times New Roman" w:eastAsia="Times New Roman" w:hAnsi="Times New Roman" w:cs="Times New Roman"/>
      <w:kern w:val="0"/>
      <w:sz w:val="24"/>
      <w:szCs w:val="24"/>
      <w14:ligatures w14:val="none"/>
    </w:rPr>
  </w:style>
  <w:style w:type="paragraph" w:styleId="Pis">
    <w:name w:val="header"/>
    <w:basedOn w:val="Normaallaad"/>
    <w:link w:val="PisMrk"/>
    <w:uiPriority w:val="99"/>
    <w:unhideWhenUsed/>
    <w:rsid w:val="00254851"/>
    <w:pPr>
      <w:tabs>
        <w:tab w:val="center" w:pos="4536"/>
        <w:tab w:val="right" w:pos="9072"/>
      </w:tabs>
    </w:pPr>
  </w:style>
  <w:style w:type="character" w:customStyle="1" w:styleId="PisMrk">
    <w:name w:val="Päis Märk"/>
    <w:basedOn w:val="Liguvaikefont"/>
    <w:link w:val="Pis"/>
    <w:uiPriority w:val="99"/>
    <w:rsid w:val="00254851"/>
    <w:rPr>
      <w:rFonts w:ascii="Times New Roman" w:eastAsia="Times New Roman" w:hAnsi="Times New Roman" w:cs="Times New Roman"/>
      <w:kern w:val="0"/>
      <w:sz w:val="24"/>
      <w:szCs w:val="24"/>
      <w14:ligatures w14:val="none"/>
    </w:rPr>
  </w:style>
  <w:style w:type="paragraph" w:styleId="Jalus">
    <w:name w:val="footer"/>
    <w:basedOn w:val="Normaallaad"/>
    <w:link w:val="JalusMrk"/>
    <w:uiPriority w:val="99"/>
    <w:unhideWhenUsed/>
    <w:rsid w:val="00254851"/>
    <w:pPr>
      <w:tabs>
        <w:tab w:val="center" w:pos="4536"/>
        <w:tab w:val="right" w:pos="9072"/>
      </w:tabs>
    </w:pPr>
  </w:style>
  <w:style w:type="character" w:customStyle="1" w:styleId="JalusMrk">
    <w:name w:val="Jalus Märk"/>
    <w:basedOn w:val="Liguvaikefont"/>
    <w:link w:val="Jalus"/>
    <w:uiPriority w:val="99"/>
    <w:rsid w:val="00254851"/>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04996">
      <w:bodyDiv w:val="1"/>
      <w:marLeft w:val="0"/>
      <w:marRight w:val="0"/>
      <w:marTop w:val="0"/>
      <w:marBottom w:val="0"/>
      <w:divBdr>
        <w:top w:val="none" w:sz="0" w:space="0" w:color="auto"/>
        <w:left w:val="none" w:sz="0" w:space="0" w:color="auto"/>
        <w:bottom w:val="none" w:sz="0" w:space="0" w:color="auto"/>
        <w:right w:val="none" w:sz="0" w:space="0" w:color="auto"/>
      </w:divBdr>
    </w:div>
    <w:div w:id="103311452">
      <w:bodyDiv w:val="1"/>
      <w:marLeft w:val="0"/>
      <w:marRight w:val="0"/>
      <w:marTop w:val="0"/>
      <w:marBottom w:val="0"/>
      <w:divBdr>
        <w:top w:val="none" w:sz="0" w:space="0" w:color="auto"/>
        <w:left w:val="none" w:sz="0" w:space="0" w:color="auto"/>
        <w:bottom w:val="none" w:sz="0" w:space="0" w:color="auto"/>
        <w:right w:val="none" w:sz="0" w:space="0" w:color="auto"/>
      </w:divBdr>
    </w:div>
    <w:div w:id="136579612">
      <w:bodyDiv w:val="1"/>
      <w:marLeft w:val="0"/>
      <w:marRight w:val="0"/>
      <w:marTop w:val="0"/>
      <w:marBottom w:val="0"/>
      <w:divBdr>
        <w:top w:val="none" w:sz="0" w:space="0" w:color="auto"/>
        <w:left w:val="none" w:sz="0" w:space="0" w:color="auto"/>
        <w:bottom w:val="none" w:sz="0" w:space="0" w:color="auto"/>
        <w:right w:val="none" w:sz="0" w:space="0" w:color="auto"/>
      </w:divBdr>
    </w:div>
    <w:div w:id="577053821">
      <w:bodyDiv w:val="1"/>
      <w:marLeft w:val="0"/>
      <w:marRight w:val="0"/>
      <w:marTop w:val="0"/>
      <w:marBottom w:val="0"/>
      <w:divBdr>
        <w:top w:val="none" w:sz="0" w:space="0" w:color="auto"/>
        <w:left w:val="none" w:sz="0" w:space="0" w:color="auto"/>
        <w:bottom w:val="none" w:sz="0" w:space="0" w:color="auto"/>
        <w:right w:val="none" w:sz="0" w:space="0" w:color="auto"/>
      </w:divBdr>
    </w:div>
    <w:div w:id="591355773">
      <w:bodyDiv w:val="1"/>
      <w:marLeft w:val="0"/>
      <w:marRight w:val="0"/>
      <w:marTop w:val="0"/>
      <w:marBottom w:val="0"/>
      <w:divBdr>
        <w:top w:val="none" w:sz="0" w:space="0" w:color="auto"/>
        <w:left w:val="none" w:sz="0" w:space="0" w:color="auto"/>
        <w:bottom w:val="none" w:sz="0" w:space="0" w:color="auto"/>
        <w:right w:val="none" w:sz="0" w:space="0" w:color="auto"/>
      </w:divBdr>
    </w:div>
    <w:div w:id="656613591">
      <w:bodyDiv w:val="1"/>
      <w:marLeft w:val="0"/>
      <w:marRight w:val="0"/>
      <w:marTop w:val="0"/>
      <w:marBottom w:val="0"/>
      <w:divBdr>
        <w:top w:val="none" w:sz="0" w:space="0" w:color="auto"/>
        <w:left w:val="none" w:sz="0" w:space="0" w:color="auto"/>
        <w:bottom w:val="none" w:sz="0" w:space="0" w:color="auto"/>
        <w:right w:val="none" w:sz="0" w:space="0" w:color="auto"/>
      </w:divBdr>
    </w:div>
    <w:div w:id="672345261">
      <w:bodyDiv w:val="1"/>
      <w:marLeft w:val="0"/>
      <w:marRight w:val="0"/>
      <w:marTop w:val="0"/>
      <w:marBottom w:val="0"/>
      <w:divBdr>
        <w:top w:val="none" w:sz="0" w:space="0" w:color="auto"/>
        <w:left w:val="none" w:sz="0" w:space="0" w:color="auto"/>
        <w:bottom w:val="none" w:sz="0" w:space="0" w:color="auto"/>
        <w:right w:val="none" w:sz="0" w:space="0" w:color="auto"/>
      </w:divBdr>
    </w:div>
    <w:div w:id="896015691">
      <w:bodyDiv w:val="1"/>
      <w:marLeft w:val="0"/>
      <w:marRight w:val="0"/>
      <w:marTop w:val="0"/>
      <w:marBottom w:val="0"/>
      <w:divBdr>
        <w:top w:val="none" w:sz="0" w:space="0" w:color="auto"/>
        <w:left w:val="none" w:sz="0" w:space="0" w:color="auto"/>
        <w:bottom w:val="none" w:sz="0" w:space="0" w:color="auto"/>
        <w:right w:val="none" w:sz="0" w:space="0" w:color="auto"/>
      </w:divBdr>
    </w:div>
    <w:div w:id="929241759">
      <w:bodyDiv w:val="1"/>
      <w:marLeft w:val="0"/>
      <w:marRight w:val="0"/>
      <w:marTop w:val="0"/>
      <w:marBottom w:val="0"/>
      <w:divBdr>
        <w:top w:val="none" w:sz="0" w:space="0" w:color="auto"/>
        <w:left w:val="none" w:sz="0" w:space="0" w:color="auto"/>
        <w:bottom w:val="none" w:sz="0" w:space="0" w:color="auto"/>
        <w:right w:val="none" w:sz="0" w:space="0" w:color="auto"/>
      </w:divBdr>
    </w:div>
    <w:div w:id="955139313">
      <w:bodyDiv w:val="1"/>
      <w:marLeft w:val="0"/>
      <w:marRight w:val="0"/>
      <w:marTop w:val="0"/>
      <w:marBottom w:val="0"/>
      <w:divBdr>
        <w:top w:val="none" w:sz="0" w:space="0" w:color="auto"/>
        <w:left w:val="none" w:sz="0" w:space="0" w:color="auto"/>
        <w:bottom w:val="none" w:sz="0" w:space="0" w:color="auto"/>
        <w:right w:val="none" w:sz="0" w:space="0" w:color="auto"/>
      </w:divBdr>
    </w:div>
    <w:div w:id="973146649">
      <w:bodyDiv w:val="1"/>
      <w:marLeft w:val="0"/>
      <w:marRight w:val="0"/>
      <w:marTop w:val="0"/>
      <w:marBottom w:val="0"/>
      <w:divBdr>
        <w:top w:val="none" w:sz="0" w:space="0" w:color="auto"/>
        <w:left w:val="none" w:sz="0" w:space="0" w:color="auto"/>
        <w:bottom w:val="none" w:sz="0" w:space="0" w:color="auto"/>
        <w:right w:val="none" w:sz="0" w:space="0" w:color="auto"/>
      </w:divBdr>
    </w:div>
    <w:div w:id="993528544">
      <w:bodyDiv w:val="1"/>
      <w:marLeft w:val="0"/>
      <w:marRight w:val="0"/>
      <w:marTop w:val="0"/>
      <w:marBottom w:val="0"/>
      <w:divBdr>
        <w:top w:val="none" w:sz="0" w:space="0" w:color="auto"/>
        <w:left w:val="none" w:sz="0" w:space="0" w:color="auto"/>
        <w:bottom w:val="none" w:sz="0" w:space="0" w:color="auto"/>
        <w:right w:val="none" w:sz="0" w:space="0" w:color="auto"/>
      </w:divBdr>
    </w:div>
    <w:div w:id="1063526871">
      <w:bodyDiv w:val="1"/>
      <w:marLeft w:val="0"/>
      <w:marRight w:val="0"/>
      <w:marTop w:val="0"/>
      <w:marBottom w:val="0"/>
      <w:divBdr>
        <w:top w:val="none" w:sz="0" w:space="0" w:color="auto"/>
        <w:left w:val="none" w:sz="0" w:space="0" w:color="auto"/>
        <w:bottom w:val="none" w:sz="0" w:space="0" w:color="auto"/>
        <w:right w:val="none" w:sz="0" w:space="0" w:color="auto"/>
      </w:divBdr>
    </w:div>
    <w:div w:id="1066606243">
      <w:bodyDiv w:val="1"/>
      <w:marLeft w:val="0"/>
      <w:marRight w:val="0"/>
      <w:marTop w:val="0"/>
      <w:marBottom w:val="0"/>
      <w:divBdr>
        <w:top w:val="none" w:sz="0" w:space="0" w:color="auto"/>
        <w:left w:val="none" w:sz="0" w:space="0" w:color="auto"/>
        <w:bottom w:val="none" w:sz="0" w:space="0" w:color="auto"/>
        <w:right w:val="none" w:sz="0" w:space="0" w:color="auto"/>
      </w:divBdr>
    </w:div>
    <w:div w:id="1142304916">
      <w:bodyDiv w:val="1"/>
      <w:marLeft w:val="0"/>
      <w:marRight w:val="0"/>
      <w:marTop w:val="0"/>
      <w:marBottom w:val="0"/>
      <w:divBdr>
        <w:top w:val="none" w:sz="0" w:space="0" w:color="auto"/>
        <w:left w:val="none" w:sz="0" w:space="0" w:color="auto"/>
        <w:bottom w:val="none" w:sz="0" w:space="0" w:color="auto"/>
        <w:right w:val="none" w:sz="0" w:space="0" w:color="auto"/>
      </w:divBdr>
    </w:div>
    <w:div w:id="1167595632">
      <w:bodyDiv w:val="1"/>
      <w:marLeft w:val="0"/>
      <w:marRight w:val="0"/>
      <w:marTop w:val="0"/>
      <w:marBottom w:val="0"/>
      <w:divBdr>
        <w:top w:val="none" w:sz="0" w:space="0" w:color="auto"/>
        <w:left w:val="none" w:sz="0" w:space="0" w:color="auto"/>
        <w:bottom w:val="none" w:sz="0" w:space="0" w:color="auto"/>
        <w:right w:val="none" w:sz="0" w:space="0" w:color="auto"/>
      </w:divBdr>
    </w:div>
    <w:div w:id="1205218754">
      <w:bodyDiv w:val="1"/>
      <w:marLeft w:val="0"/>
      <w:marRight w:val="0"/>
      <w:marTop w:val="0"/>
      <w:marBottom w:val="0"/>
      <w:divBdr>
        <w:top w:val="none" w:sz="0" w:space="0" w:color="auto"/>
        <w:left w:val="none" w:sz="0" w:space="0" w:color="auto"/>
        <w:bottom w:val="none" w:sz="0" w:space="0" w:color="auto"/>
        <w:right w:val="none" w:sz="0" w:space="0" w:color="auto"/>
      </w:divBdr>
    </w:div>
    <w:div w:id="1296569799">
      <w:bodyDiv w:val="1"/>
      <w:marLeft w:val="0"/>
      <w:marRight w:val="0"/>
      <w:marTop w:val="0"/>
      <w:marBottom w:val="0"/>
      <w:divBdr>
        <w:top w:val="none" w:sz="0" w:space="0" w:color="auto"/>
        <w:left w:val="none" w:sz="0" w:space="0" w:color="auto"/>
        <w:bottom w:val="none" w:sz="0" w:space="0" w:color="auto"/>
        <w:right w:val="none" w:sz="0" w:space="0" w:color="auto"/>
      </w:divBdr>
    </w:div>
    <w:div w:id="1299994022">
      <w:bodyDiv w:val="1"/>
      <w:marLeft w:val="0"/>
      <w:marRight w:val="0"/>
      <w:marTop w:val="0"/>
      <w:marBottom w:val="0"/>
      <w:divBdr>
        <w:top w:val="none" w:sz="0" w:space="0" w:color="auto"/>
        <w:left w:val="none" w:sz="0" w:space="0" w:color="auto"/>
        <w:bottom w:val="none" w:sz="0" w:space="0" w:color="auto"/>
        <w:right w:val="none" w:sz="0" w:space="0" w:color="auto"/>
      </w:divBdr>
    </w:div>
    <w:div w:id="1328435932">
      <w:bodyDiv w:val="1"/>
      <w:marLeft w:val="0"/>
      <w:marRight w:val="0"/>
      <w:marTop w:val="0"/>
      <w:marBottom w:val="0"/>
      <w:divBdr>
        <w:top w:val="none" w:sz="0" w:space="0" w:color="auto"/>
        <w:left w:val="none" w:sz="0" w:space="0" w:color="auto"/>
        <w:bottom w:val="none" w:sz="0" w:space="0" w:color="auto"/>
        <w:right w:val="none" w:sz="0" w:space="0" w:color="auto"/>
      </w:divBdr>
    </w:div>
    <w:div w:id="1526627017">
      <w:bodyDiv w:val="1"/>
      <w:marLeft w:val="0"/>
      <w:marRight w:val="0"/>
      <w:marTop w:val="0"/>
      <w:marBottom w:val="0"/>
      <w:divBdr>
        <w:top w:val="none" w:sz="0" w:space="0" w:color="auto"/>
        <w:left w:val="none" w:sz="0" w:space="0" w:color="auto"/>
        <w:bottom w:val="none" w:sz="0" w:space="0" w:color="auto"/>
        <w:right w:val="none" w:sz="0" w:space="0" w:color="auto"/>
      </w:divBdr>
    </w:div>
    <w:div w:id="1566456178">
      <w:bodyDiv w:val="1"/>
      <w:marLeft w:val="0"/>
      <w:marRight w:val="0"/>
      <w:marTop w:val="0"/>
      <w:marBottom w:val="0"/>
      <w:divBdr>
        <w:top w:val="none" w:sz="0" w:space="0" w:color="auto"/>
        <w:left w:val="none" w:sz="0" w:space="0" w:color="auto"/>
        <w:bottom w:val="none" w:sz="0" w:space="0" w:color="auto"/>
        <w:right w:val="none" w:sz="0" w:space="0" w:color="auto"/>
      </w:divBdr>
    </w:div>
    <w:div w:id="1640573781">
      <w:bodyDiv w:val="1"/>
      <w:marLeft w:val="0"/>
      <w:marRight w:val="0"/>
      <w:marTop w:val="0"/>
      <w:marBottom w:val="0"/>
      <w:divBdr>
        <w:top w:val="none" w:sz="0" w:space="0" w:color="auto"/>
        <w:left w:val="none" w:sz="0" w:space="0" w:color="auto"/>
        <w:bottom w:val="none" w:sz="0" w:space="0" w:color="auto"/>
        <w:right w:val="none" w:sz="0" w:space="0" w:color="auto"/>
      </w:divBdr>
    </w:div>
    <w:div w:id="1676836604">
      <w:bodyDiv w:val="1"/>
      <w:marLeft w:val="0"/>
      <w:marRight w:val="0"/>
      <w:marTop w:val="0"/>
      <w:marBottom w:val="0"/>
      <w:divBdr>
        <w:top w:val="none" w:sz="0" w:space="0" w:color="auto"/>
        <w:left w:val="none" w:sz="0" w:space="0" w:color="auto"/>
        <w:bottom w:val="none" w:sz="0" w:space="0" w:color="auto"/>
        <w:right w:val="none" w:sz="0" w:space="0" w:color="auto"/>
      </w:divBdr>
    </w:div>
    <w:div w:id="1713992905">
      <w:bodyDiv w:val="1"/>
      <w:marLeft w:val="0"/>
      <w:marRight w:val="0"/>
      <w:marTop w:val="0"/>
      <w:marBottom w:val="0"/>
      <w:divBdr>
        <w:top w:val="none" w:sz="0" w:space="0" w:color="auto"/>
        <w:left w:val="none" w:sz="0" w:space="0" w:color="auto"/>
        <w:bottom w:val="none" w:sz="0" w:space="0" w:color="auto"/>
        <w:right w:val="none" w:sz="0" w:space="0" w:color="auto"/>
      </w:divBdr>
    </w:div>
    <w:div w:id="1857037725">
      <w:bodyDiv w:val="1"/>
      <w:marLeft w:val="0"/>
      <w:marRight w:val="0"/>
      <w:marTop w:val="0"/>
      <w:marBottom w:val="0"/>
      <w:divBdr>
        <w:top w:val="none" w:sz="0" w:space="0" w:color="auto"/>
        <w:left w:val="none" w:sz="0" w:space="0" w:color="auto"/>
        <w:bottom w:val="none" w:sz="0" w:space="0" w:color="auto"/>
        <w:right w:val="none" w:sz="0" w:space="0" w:color="auto"/>
      </w:divBdr>
    </w:div>
    <w:div w:id="1861502483">
      <w:bodyDiv w:val="1"/>
      <w:marLeft w:val="0"/>
      <w:marRight w:val="0"/>
      <w:marTop w:val="0"/>
      <w:marBottom w:val="0"/>
      <w:divBdr>
        <w:top w:val="none" w:sz="0" w:space="0" w:color="auto"/>
        <w:left w:val="none" w:sz="0" w:space="0" w:color="auto"/>
        <w:bottom w:val="none" w:sz="0" w:space="0" w:color="auto"/>
        <w:right w:val="none" w:sz="0" w:space="0" w:color="auto"/>
      </w:divBdr>
    </w:div>
    <w:div w:id="2069986603">
      <w:bodyDiv w:val="1"/>
      <w:marLeft w:val="0"/>
      <w:marRight w:val="0"/>
      <w:marTop w:val="0"/>
      <w:marBottom w:val="0"/>
      <w:divBdr>
        <w:top w:val="none" w:sz="0" w:space="0" w:color="auto"/>
        <w:left w:val="none" w:sz="0" w:space="0" w:color="auto"/>
        <w:bottom w:val="none" w:sz="0" w:space="0" w:color="auto"/>
        <w:right w:val="none" w:sz="0" w:space="0" w:color="auto"/>
      </w:divBdr>
    </w:div>
    <w:div w:id="2117677661">
      <w:bodyDiv w:val="1"/>
      <w:marLeft w:val="0"/>
      <w:marRight w:val="0"/>
      <w:marTop w:val="0"/>
      <w:marBottom w:val="0"/>
      <w:divBdr>
        <w:top w:val="none" w:sz="0" w:space="0" w:color="auto"/>
        <w:left w:val="none" w:sz="0" w:space="0" w:color="auto"/>
        <w:bottom w:val="none" w:sz="0" w:space="0" w:color="auto"/>
        <w:right w:val="none" w:sz="0" w:space="0" w:color="auto"/>
      </w:divBdr>
    </w:div>
    <w:div w:id="2141264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3" Type="http://schemas.openxmlformats.org/officeDocument/2006/relationships/hyperlink" Target="https://www.justdigi.ee/sites/default/files/documents/2022-10/Eeln%c3%b5u%20ja%20seletuskirja%20vormistamise%20juhend.pdf" TargetMode="External"/><Relationship Id="rId2" Type="http://schemas.openxmlformats.org/officeDocument/2006/relationships/hyperlink" Target="https://eelnoud.valitsus.ee/main" TargetMode="External"/><Relationship Id="rId1" Type="http://schemas.openxmlformats.org/officeDocument/2006/relationships/hyperlink" Target="https://www.justdigi.ee/sites/default/files/documents/2022-10/Eeln%c3%b5u%20ja%20seletuskirja%20vormistamise%20juhend.pdf" TargetMode="External"/><Relationship Id="rId4" Type="http://schemas.openxmlformats.org/officeDocument/2006/relationships/hyperlink" Target="https://www.justdigi.ee/sites/default/files/documents/2022-10/Eeln%c3%b5u%20ja%20seletuskirja%20vormistamise%20juhend.pdf" TargetMode="External"/></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comments" Target="comments.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9EA4A6-09D2-4B29-9979-A7292AC1F5EA}">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2.xml><?xml version="1.0" encoding="utf-8"?>
<ds:datastoreItem xmlns:ds="http://schemas.openxmlformats.org/officeDocument/2006/customXml" ds:itemID="{C4EC5573-7B58-464D-962E-8EE90DCA9992}">
  <ds:schemaRefs>
    <ds:schemaRef ds:uri="http://schemas.microsoft.com/sharepoint/v3/contenttype/forms"/>
  </ds:schemaRefs>
</ds:datastoreItem>
</file>

<file path=customXml/itemProps3.xml><?xml version="1.0" encoding="utf-8"?>
<ds:datastoreItem xmlns:ds="http://schemas.openxmlformats.org/officeDocument/2006/customXml" ds:itemID="{AAD3C95D-8054-4A18-A7DA-2AE6F5ABFE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B4FB3BC-EA0C-4965-B385-479AEBAFD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5</Pages>
  <Words>1756</Words>
  <Characters>10188</Characters>
  <Application>Microsoft Office Word</Application>
  <DocSecurity>0</DocSecurity>
  <Lines>84</Lines>
  <Paragraphs>23</Paragraphs>
  <ScaleCrop>false</ScaleCrop>
  <Company/>
  <LinksUpToDate>false</LinksUpToDate>
  <CharactersWithSpaces>11921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Katrin Tambur</dc:creator>
  <cp:keywords/>
  <dc:description/>
  <cp:lastModifiedBy>Maarja-Liis Lall - JUSTDIGI</cp:lastModifiedBy>
  <cp:revision>28</cp:revision>
  <dcterms:created xsi:type="dcterms:W3CDTF">2025-08-22T13:53:00Z</dcterms:created>
  <dcterms:modified xsi:type="dcterms:W3CDTF">2025-08-27T10:36:00Z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2025-08-08T13:00:00Z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26a2b9c9-bf6a-4b4e-837c-e82712d5a9dd</vt:lpwstr>
  </property>
  <property fmtid="{D5CDD505-2E9C-101B-9397-08002B2CF9AE}" pid="9" name="MSIP_Label_defa4170-0d19-0005-0004-bc88714345d2_ContentBits">
    <vt:lpwstr>0</vt:lpwstr>
  </property>
  <property fmtid="{D5CDD505-2E9C-101B-9397-08002B2CF9AE}" pid="10" name="MSIP_Label_defa4170-0d19-0005-0004-bc88714345d2_Tag">
    <vt:lpwstr>10, 3, 0, 2</vt:lpwstr>
  </property>
  <property fmtid="{D5CDD505-2E9C-101B-9397-08002B2CF9AE}" pid="11" name="MediaServiceImageTags">
    <vt:lpwstr/>
  </property>
</Properties>
</file>